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9A3C33">
        <w:rPr>
          <w:iCs/>
        </w:rPr>
        <w:t>8500013795</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60F64" w:rsidRPr="00860F64" w:rsidRDefault="004D177F" w:rsidP="009A3C33">
      <w:pPr>
        <w:pStyle w:val="afff0"/>
        <w:ind w:firstLine="709"/>
        <w:jc w:val="both"/>
        <w:rPr>
          <w:rFonts w:ascii="Times New Roman" w:hAnsi="Times New Roman"/>
          <w:bCs/>
          <w:sz w:val="24"/>
          <w:szCs w:val="24"/>
        </w:rPr>
      </w:pPr>
      <w:r w:rsidRPr="00D93EF2">
        <w:rPr>
          <w:rFonts w:ascii="Times New Roman" w:hAnsi="Times New Roman"/>
          <w:b/>
          <w:bCs/>
          <w:sz w:val="24"/>
          <w:szCs w:val="24"/>
        </w:rPr>
        <w:t>Объект</w:t>
      </w:r>
      <w:r w:rsidR="00EF2F64" w:rsidRPr="00D93EF2">
        <w:rPr>
          <w:rFonts w:ascii="Times New Roman" w:hAnsi="Times New Roman"/>
          <w:b/>
          <w:bCs/>
          <w:sz w:val="24"/>
          <w:szCs w:val="24"/>
          <w:lang w:val="ru-RU"/>
        </w:rPr>
        <w:t xml:space="preserve"> </w:t>
      </w:r>
      <w:r w:rsidR="0061156C" w:rsidRPr="00D93EF2">
        <w:rPr>
          <w:rFonts w:ascii="Times New Roman" w:hAnsi="Times New Roman"/>
          <w:bCs/>
          <w:sz w:val="24"/>
          <w:szCs w:val="24"/>
          <w:lang w:val="ru-RU"/>
        </w:rPr>
        <w:t>–</w:t>
      </w:r>
      <w:r w:rsidR="00874ADC" w:rsidRPr="00D93EF2">
        <w:rPr>
          <w:rFonts w:ascii="Times New Roman" w:hAnsi="Times New Roman"/>
          <w:bCs/>
          <w:sz w:val="24"/>
          <w:szCs w:val="24"/>
          <w:lang w:val="ru-RU"/>
        </w:rPr>
        <w:t xml:space="preserve"> </w:t>
      </w:r>
      <w:r w:rsidR="009A3C33" w:rsidRPr="009A3C33">
        <w:rPr>
          <w:rFonts w:ascii="Times New Roman" w:hAnsi="Times New Roman"/>
          <w:bCs/>
          <w:sz w:val="24"/>
          <w:szCs w:val="24"/>
          <w:lang w:val="ru-RU"/>
        </w:rPr>
        <w:t>выполнение работ «под ключ» по проектированию и строительству</w:t>
      </w:r>
      <w:r w:rsidR="009A3C33">
        <w:rPr>
          <w:rFonts w:ascii="Times New Roman" w:hAnsi="Times New Roman"/>
          <w:bCs/>
          <w:sz w:val="24"/>
          <w:szCs w:val="24"/>
          <w:lang w:val="ru-RU"/>
        </w:rPr>
        <w:t xml:space="preserve"> </w:t>
      </w:r>
      <w:r w:rsidR="009A3C33" w:rsidRPr="009A3C33">
        <w:rPr>
          <w:rFonts w:ascii="Times New Roman" w:hAnsi="Times New Roman"/>
          <w:bCs/>
          <w:sz w:val="24"/>
          <w:szCs w:val="24"/>
          <w:lang w:val="ru-RU"/>
        </w:rPr>
        <w:t>распределительной сети 6-0,4 кВ по объекту:</w:t>
      </w:r>
      <w:r w:rsidR="009A3C33">
        <w:rPr>
          <w:rFonts w:ascii="Times New Roman" w:hAnsi="Times New Roman"/>
          <w:bCs/>
          <w:sz w:val="24"/>
          <w:szCs w:val="24"/>
          <w:lang w:val="ru-RU"/>
        </w:rPr>
        <w:t xml:space="preserve"> </w:t>
      </w:r>
      <w:r w:rsidR="009A3C33" w:rsidRPr="009A3C33">
        <w:rPr>
          <w:rFonts w:ascii="Times New Roman" w:hAnsi="Times New Roman"/>
          <w:bCs/>
          <w:sz w:val="24"/>
          <w:szCs w:val="24"/>
          <w:lang w:val="ru-RU"/>
        </w:rPr>
        <w:t>Внешнее электроснабжение токоприемников МБДОУ № 23</w:t>
      </w:r>
      <w:r w:rsidR="009A3C33">
        <w:rPr>
          <w:rFonts w:ascii="Times New Roman" w:hAnsi="Times New Roman"/>
          <w:bCs/>
          <w:sz w:val="24"/>
          <w:szCs w:val="24"/>
          <w:lang w:val="ru-RU"/>
        </w:rPr>
        <w:t xml:space="preserve">. </w:t>
      </w:r>
      <w:r w:rsidR="009A3C33" w:rsidRPr="009A3C33">
        <w:rPr>
          <w:rFonts w:ascii="Times New Roman" w:hAnsi="Times New Roman"/>
          <w:bCs/>
          <w:sz w:val="24"/>
          <w:szCs w:val="24"/>
          <w:lang w:val="ru-RU"/>
        </w:rPr>
        <w:t>Заявитель: ОГБУ «УКС Белгородской области»</w:t>
      </w:r>
      <w:r w:rsidR="00860F64">
        <w:rPr>
          <w:rFonts w:ascii="Times New Roman" w:hAnsi="Times New Roman"/>
          <w:bCs/>
          <w:sz w:val="24"/>
          <w:szCs w:val="24"/>
          <w:lang w:val="ru-RU"/>
        </w:rPr>
        <w:t xml:space="preserve">. </w:t>
      </w:r>
      <w:r w:rsidR="00860F64" w:rsidRPr="00860F64">
        <w:rPr>
          <w:rFonts w:ascii="Times New Roman" w:hAnsi="Times New Roman"/>
          <w:sz w:val="24"/>
          <w:szCs w:val="24"/>
        </w:rPr>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5137"/>
      </w:tblGrid>
      <w:tr w:rsidR="009A3C33" w:rsidRPr="004211C8" w:rsidTr="000D0807">
        <w:tc>
          <w:tcPr>
            <w:tcW w:w="2235" w:type="dxa"/>
            <w:vAlign w:val="center"/>
          </w:tcPr>
          <w:p w:rsidR="009A3C33" w:rsidRPr="004211C8" w:rsidRDefault="009A3C33" w:rsidP="000D0807">
            <w:pPr>
              <w:pStyle w:val="aff4"/>
              <w:spacing w:line="276" w:lineRule="auto"/>
              <w:ind w:left="0"/>
            </w:pPr>
            <w:r w:rsidRPr="004211C8">
              <w:t>Район</w:t>
            </w:r>
          </w:p>
        </w:tc>
        <w:tc>
          <w:tcPr>
            <w:tcW w:w="2409" w:type="dxa"/>
            <w:vAlign w:val="center"/>
          </w:tcPr>
          <w:p w:rsidR="009A3C33" w:rsidRPr="004211C8" w:rsidRDefault="009A3C33" w:rsidP="000D0807">
            <w:pPr>
              <w:pStyle w:val="aff4"/>
              <w:spacing w:line="276" w:lineRule="auto"/>
              <w:ind w:left="0"/>
            </w:pPr>
            <w:r w:rsidRPr="004211C8">
              <w:t>Населенный пункт</w:t>
            </w:r>
          </w:p>
        </w:tc>
        <w:tc>
          <w:tcPr>
            <w:tcW w:w="5137" w:type="dxa"/>
            <w:vAlign w:val="center"/>
          </w:tcPr>
          <w:p w:rsidR="009A3C33" w:rsidRPr="004211C8" w:rsidRDefault="009A3C33" w:rsidP="000D0807">
            <w:pPr>
              <w:pStyle w:val="aff4"/>
              <w:spacing w:line="276" w:lineRule="auto"/>
              <w:ind w:left="0"/>
            </w:pPr>
            <w:r w:rsidRPr="004211C8">
              <w:t>Кадастровый номер земельного участка</w:t>
            </w:r>
            <w:r>
              <w:t>,</w:t>
            </w:r>
            <w:r w:rsidRPr="004211C8">
              <w:t xml:space="preserve"> на котором располагаются энергопринимающие устройства Заявителя</w:t>
            </w:r>
          </w:p>
        </w:tc>
      </w:tr>
      <w:tr w:rsidR="009A3C33" w:rsidRPr="004211C8" w:rsidTr="000D0807">
        <w:trPr>
          <w:trHeight w:val="480"/>
        </w:trPr>
        <w:tc>
          <w:tcPr>
            <w:tcW w:w="2235" w:type="dxa"/>
            <w:vAlign w:val="center"/>
          </w:tcPr>
          <w:p w:rsidR="009A3C33" w:rsidRPr="004211C8" w:rsidRDefault="009A3C33" w:rsidP="000D0807">
            <w:pPr>
              <w:pStyle w:val="aff4"/>
              <w:ind w:left="0"/>
              <w:rPr>
                <w:lang w:eastAsia="ru-RU"/>
              </w:rPr>
            </w:pPr>
            <w:r>
              <w:rPr>
                <w:lang w:eastAsia="ru-RU"/>
              </w:rPr>
              <w:t>-</w:t>
            </w:r>
          </w:p>
        </w:tc>
        <w:tc>
          <w:tcPr>
            <w:tcW w:w="2409" w:type="dxa"/>
            <w:vAlign w:val="center"/>
          </w:tcPr>
          <w:p w:rsidR="009A3C33" w:rsidRPr="00123AF9" w:rsidRDefault="009A3C33" w:rsidP="000D0807">
            <w:pPr>
              <w:pStyle w:val="aff4"/>
              <w:ind w:left="0"/>
              <w:rPr>
                <w:lang w:eastAsia="ru-RU"/>
              </w:rPr>
            </w:pPr>
            <w:r>
              <w:t>г. Белгород,</w:t>
            </w:r>
            <w:r>
              <w:br/>
            </w:r>
            <w:r w:rsidRPr="00123AF9">
              <w:t>ш. Михайловское, 28</w:t>
            </w:r>
          </w:p>
        </w:tc>
        <w:tc>
          <w:tcPr>
            <w:tcW w:w="5137" w:type="dxa"/>
            <w:vAlign w:val="center"/>
          </w:tcPr>
          <w:p w:rsidR="009A3C33" w:rsidRPr="004211C8" w:rsidRDefault="009A3C33" w:rsidP="000D0807">
            <w:pPr>
              <w:jc w:val="center"/>
            </w:pPr>
            <w:r>
              <w:t>-</w:t>
            </w:r>
          </w:p>
        </w:tc>
      </w:tr>
    </w:tbl>
    <w:p w:rsidR="004D177F" w:rsidRPr="00D93EF2" w:rsidRDefault="004D177F" w:rsidP="00AF0689">
      <w:pPr>
        <w:pStyle w:val="aff4"/>
        <w:spacing w:after="0"/>
        <w:ind w:left="0" w:firstLine="708"/>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 xml:space="preserve">означают работы и услуги, необходимые для осуществления </w:t>
      </w:r>
      <w:r w:rsidRPr="00D93EF2">
        <w:lastRenderedPageBreak/>
        <w:t>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w:t>
      </w:r>
      <w:r w:rsidRPr="00D93EF2">
        <w:rPr>
          <w:bCs/>
        </w:rPr>
        <w:lastRenderedPageBreak/>
        <w:t xml:space="preserve">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0" w:name="OLE_LINK4"/>
      <w:bookmarkStart w:id="1"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0"/>
    <w:bookmarkEnd w:id="1"/>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lastRenderedPageBreak/>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lastRenderedPageBreak/>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 xml:space="preserve">Подрядчик информирует Заказчика о заключаемых им договорах с субподрядчиками путем </w:t>
      </w:r>
      <w:r w:rsidRPr="00D93EF2">
        <w:lastRenderedPageBreak/>
        <w:t>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lastRenderedPageBreak/>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lastRenderedPageBreak/>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Выполнить в полном объеме все свои обязательства, предусмотренные в других 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w:t>
      </w:r>
      <w:r w:rsidRPr="00D93EF2">
        <w:rPr>
          <w:bCs/>
          <w:color w:val="000000"/>
        </w:rPr>
        <w:lastRenderedPageBreak/>
        <w:t>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располагает лицензиями, необходимыми для осуществления деятельности и исполнения </w:t>
      </w:r>
      <w:r w:rsidRPr="00D93EF2">
        <w:rPr>
          <w:bCs/>
          <w:color w:val="000000"/>
        </w:rPr>
        <w:lastRenderedPageBreak/>
        <w:t>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 xml:space="preserve">Если в период гарантийного срока дефекты, допущенные по вине Подрядчика, стали </w:t>
      </w:r>
      <w:r w:rsidRPr="00D93EF2">
        <w:lastRenderedPageBreak/>
        <w:t>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lastRenderedPageBreak/>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lastRenderedPageBreak/>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2"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3"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lastRenderedPageBreak/>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w:t>
      </w:r>
      <w:r w:rsidR="00414D6A" w:rsidRPr="00D93EF2">
        <w:lastRenderedPageBreak/>
        <w:t xml:space="preserve">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4" w:name="OLE_LINK1"/>
      <w:bookmarkStart w:id="5" w:name="OLE_LINK2"/>
      <w:r w:rsidRPr="00D93EF2">
        <w:rPr>
          <w:bCs/>
        </w:rPr>
        <w:t>3 (трех)</w:t>
      </w:r>
      <w:bookmarkEnd w:id="4"/>
      <w:bookmarkEnd w:id="5"/>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w:t>
      </w:r>
      <w:r w:rsidRPr="00D93EF2">
        <w:lastRenderedPageBreak/>
        <w:t xml:space="preserve">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lastRenderedPageBreak/>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xml:space="preserve">- отсутствие неисполненных предписаний со стороны органа страхового надзора, страховая </w:t>
      </w:r>
      <w:r w:rsidRPr="00D93EF2">
        <w:rPr>
          <w:spacing w:val="-4"/>
        </w:rPr>
        <w:lastRenderedPageBreak/>
        <w:t>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 xml:space="preserve">Договором страхования на основе отдельных лимитов должно быть предусмотрено </w:t>
      </w:r>
      <w:r w:rsidRPr="00D93EF2">
        <w:lastRenderedPageBreak/>
        <w:t>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 xml:space="preserve">Страховые суммы по договору страхования должны устанавливаться с учетом следующих </w:t>
      </w:r>
      <w:r w:rsidRPr="00D93EF2">
        <w:lastRenderedPageBreak/>
        <w:t>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190D83">
      <w:pPr>
        <w:widowControl w:val="0"/>
        <w:numPr>
          <w:ilvl w:val="1"/>
          <w:numId w:val="31"/>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190D83">
      <w:pPr>
        <w:widowControl w:val="0"/>
        <w:numPr>
          <w:ilvl w:val="1"/>
          <w:numId w:val="31"/>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190D83">
      <w:pPr>
        <w:numPr>
          <w:ilvl w:val="0"/>
          <w:numId w:val="31"/>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lastRenderedPageBreak/>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lastRenderedPageBreak/>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w:t>
      </w:r>
      <w:r w:rsidR="008E353F" w:rsidRPr="00D93EF2">
        <w:lastRenderedPageBreak/>
        <w:t>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lastRenderedPageBreak/>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190D83">
      <w:pPr>
        <w:numPr>
          <w:ilvl w:val="0"/>
          <w:numId w:val="77"/>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lastRenderedPageBreak/>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190D83">
      <w:pPr>
        <w:numPr>
          <w:ilvl w:val="0"/>
          <w:numId w:val="77"/>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9A3C33">
              <w:rPr>
                <w:b/>
              </w:rPr>
              <w:t>8500013795</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9A3C33">
              <w:rPr>
                <w:szCs w:val="22"/>
              </w:rPr>
              <w:t>8500013795</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9A3C33">
              <w:rPr>
                <w:szCs w:val="22"/>
              </w:rPr>
              <w:t>8500013795</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Default="00C10083" w:rsidP="00C10083">
      <w:pPr>
        <w:jc w:val="center"/>
        <w:rPr>
          <w:b/>
          <w:bCs/>
        </w:rPr>
      </w:pPr>
      <w:r w:rsidRPr="00D93EF2">
        <w:rPr>
          <w:b/>
          <w:bCs/>
        </w:rPr>
        <w:t>ТЕХНИЧЕСКОЕ ЗАДАНИЕ</w:t>
      </w:r>
    </w:p>
    <w:p w:rsidR="009A3C33" w:rsidRPr="00D93EF2" w:rsidRDefault="009A3C33" w:rsidP="00C10083">
      <w:pPr>
        <w:jc w:val="center"/>
        <w:rPr>
          <w:b/>
          <w:bCs/>
        </w:rPr>
      </w:pPr>
    </w:p>
    <w:p w:rsidR="009A3C33" w:rsidRPr="009A3C33" w:rsidRDefault="009A3C33" w:rsidP="009A3C33">
      <w:pPr>
        <w:pStyle w:val="22"/>
        <w:tabs>
          <w:tab w:val="clear" w:pos="1134"/>
        </w:tabs>
        <w:spacing w:before="0" w:after="0"/>
        <w:ind w:left="0" w:firstLine="0"/>
        <w:jc w:val="center"/>
        <w:rPr>
          <w:b w:val="0"/>
          <w:sz w:val="24"/>
          <w:szCs w:val="24"/>
        </w:rPr>
      </w:pPr>
      <w:r w:rsidRPr="009A3C33">
        <w:rPr>
          <w:sz w:val="24"/>
          <w:szCs w:val="24"/>
        </w:rPr>
        <w:t xml:space="preserve">ТЕХНИЧЕСКОЕ ЗАДАНИЕ </w:t>
      </w:r>
      <w:r w:rsidRPr="009A3C33">
        <w:rPr>
          <w:b w:val="0"/>
          <w:sz w:val="24"/>
          <w:szCs w:val="24"/>
        </w:rPr>
        <w:t>№</w:t>
      </w:r>
      <w:r w:rsidRPr="009A3C33">
        <w:rPr>
          <w:b w:val="0"/>
          <w:sz w:val="24"/>
          <w:szCs w:val="24"/>
          <w:lang w:val="en-US"/>
        </w:rPr>
        <w:t> </w:t>
      </w:r>
      <w:r w:rsidRPr="009A3C33">
        <w:rPr>
          <w:b w:val="0"/>
          <w:sz w:val="24"/>
          <w:szCs w:val="24"/>
        </w:rPr>
        <w:t>31/2023/262/2 (42295472) от 21 марта</w:t>
      </w:r>
      <w:r w:rsidRPr="009A3C33">
        <w:rPr>
          <w:b w:val="0"/>
          <w:sz w:val="24"/>
          <w:szCs w:val="24"/>
          <w:lang w:val="en-US"/>
        </w:rPr>
        <w:t> </w:t>
      </w:r>
      <w:r w:rsidRPr="009A3C33">
        <w:rPr>
          <w:b w:val="0"/>
          <w:sz w:val="24"/>
          <w:szCs w:val="24"/>
        </w:rPr>
        <w:t>2023</w:t>
      </w:r>
      <w:r w:rsidRPr="009A3C33">
        <w:rPr>
          <w:b w:val="0"/>
          <w:sz w:val="24"/>
          <w:szCs w:val="24"/>
          <w:lang w:val="en-US"/>
        </w:rPr>
        <w:t> </w:t>
      </w:r>
      <w:r w:rsidRPr="009A3C33">
        <w:rPr>
          <w:b w:val="0"/>
          <w:sz w:val="24"/>
          <w:szCs w:val="24"/>
        </w:rPr>
        <w:t>г.</w:t>
      </w:r>
    </w:p>
    <w:p w:rsidR="009A3C33" w:rsidRPr="009A3C33" w:rsidRDefault="009A3C33" w:rsidP="009A3C33">
      <w:pPr>
        <w:contextualSpacing/>
        <w:jc w:val="center"/>
      </w:pPr>
      <w:r w:rsidRPr="009A3C33">
        <w:t>на выполнение работ «под ключ» по проектированию и строительству</w:t>
      </w:r>
    </w:p>
    <w:p w:rsidR="009A3C33" w:rsidRPr="009A3C33" w:rsidRDefault="009A3C33" w:rsidP="009A3C33">
      <w:pPr>
        <w:pStyle w:val="aff4"/>
        <w:spacing w:after="0"/>
        <w:ind w:left="0"/>
        <w:jc w:val="center"/>
      </w:pPr>
      <w:r w:rsidRPr="009A3C33">
        <w:rPr>
          <w:bCs/>
        </w:rPr>
        <w:t>распределительной сети 6-0,4 кВ</w:t>
      </w:r>
      <w:r w:rsidRPr="009A3C33">
        <w:t xml:space="preserve"> по объекту:</w:t>
      </w:r>
    </w:p>
    <w:p w:rsidR="009A3C33" w:rsidRPr="009A3C33" w:rsidRDefault="009A3C33" w:rsidP="009A3C33">
      <w:pPr>
        <w:pStyle w:val="aff4"/>
        <w:spacing w:after="0"/>
        <w:ind w:left="0"/>
        <w:jc w:val="center"/>
        <w:rPr>
          <w:i/>
        </w:rPr>
      </w:pPr>
      <w:r w:rsidRPr="009A3C33">
        <w:rPr>
          <w:i/>
        </w:rPr>
        <w:t>Внешнее электроснабжение токоприемников МБДОУ № 23</w:t>
      </w:r>
    </w:p>
    <w:p w:rsidR="009A3C33" w:rsidRPr="009A3C33" w:rsidRDefault="009A3C33" w:rsidP="009A3C33">
      <w:pPr>
        <w:pStyle w:val="aff4"/>
        <w:spacing w:after="0"/>
        <w:ind w:left="0"/>
        <w:jc w:val="center"/>
        <w:rPr>
          <w:i/>
        </w:rPr>
      </w:pPr>
      <w:r w:rsidRPr="009A3C33">
        <w:rPr>
          <w:b/>
        </w:rPr>
        <w:t>Заявитель:</w:t>
      </w:r>
      <w:r w:rsidRPr="009A3C33">
        <w:rPr>
          <w:bCs/>
          <w:iCs/>
        </w:rPr>
        <w:t xml:space="preserve"> </w:t>
      </w:r>
      <w:r w:rsidRPr="009A3C33">
        <w:t>ОГБУ «УКС Белгородской области»</w:t>
      </w:r>
    </w:p>
    <w:p w:rsidR="009A3C33" w:rsidRPr="009A3C33" w:rsidRDefault="009A3C33" w:rsidP="009A3C33">
      <w:pPr>
        <w:pStyle w:val="aff4"/>
        <w:spacing w:after="0"/>
        <w:ind w:left="0"/>
      </w:pPr>
    </w:p>
    <w:p w:rsidR="009A3C33" w:rsidRPr="009A3C33" w:rsidRDefault="009A3C33" w:rsidP="009A3C33">
      <w:pPr>
        <w:pStyle w:val="aff4"/>
        <w:numPr>
          <w:ilvl w:val="0"/>
          <w:numId w:val="22"/>
        </w:numPr>
        <w:tabs>
          <w:tab w:val="clear" w:pos="1730"/>
          <w:tab w:val="left" w:pos="993"/>
        </w:tabs>
        <w:suppressAutoHyphens/>
        <w:spacing w:after="0"/>
        <w:ind w:left="0" w:firstLine="709"/>
        <w:jc w:val="both"/>
        <w:rPr>
          <w:bCs/>
        </w:rPr>
      </w:pPr>
      <w:r w:rsidRPr="009A3C33">
        <w:rPr>
          <w:b/>
        </w:rPr>
        <w:t>Основание выполнения работ</w:t>
      </w:r>
    </w:p>
    <w:p w:rsidR="009A3C33" w:rsidRPr="009A3C33" w:rsidRDefault="009A3C33" w:rsidP="009A3C33">
      <w:pPr>
        <w:pStyle w:val="aff4"/>
        <w:numPr>
          <w:ilvl w:val="1"/>
          <w:numId w:val="22"/>
        </w:numPr>
        <w:suppressAutoHyphens/>
        <w:spacing w:after="0"/>
        <w:ind w:left="0" w:firstLine="709"/>
        <w:jc w:val="both"/>
        <w:rPr>
          <w:bCs/>
          <w:iCs/>
        </w:rPr>
      </w:pPr>
      <w:r w:rsidRPr="009A3C33">
        <w:t xml:space="preserve">Договор об осуществлении технологического присоединения к электрическим сетям </w:t>
      </w:r>
      <w:r w:rsidRPr="009A3C33">
        <w:rPr>
          <w:bCs/>
          <w:iCs/>
        </w:rPr>
        <w:t>филиала ПАО «Россети Центр» – «Белгородэнерго»</w:t>
      </w:r>
      <w:r w:rsidRPr="009A3C33">
        <w:rPr>
          <w:bCs/>
          <w:iCs/>
          <w:color w:val="FF0000"/>
        </w:rPr>
        <w:t xml:space="preserve"> </w:t>
      </w:r>
      <w:r w:rsidRPr="009A3C33">
        <w:t>от 02.03.2023 г. № 42295472/3100/24442/22.</w:t>
      </w:r>
    </w:p>
    <w:p w:rsidR="009A3C33" w:rsidRPr="009A3C33" w:rsidRDefault="009A3C33" w:rsidP="009A3C33">
      <w:pPr>
        <w:pStyle w:val="aff4"/>
        <w:numPr>
          <w:ilvl w:val="0"/>
          <w:numId w:val="22"/>
        </w:numPr>
        <w:tabs>
          <w:tab w:val="left" w:pos="993"/>
        </w:tabs>
        <w:suppressAutoHyphens/>
        <w:spacing w:after="0"/>
        <w:ind w:left="0" w:firstLine="709"/>
        <w:jc w:val="both"/>
      </w:pPr>
      <w:r w:rsidRPr="009A3C33">
        <w:rPr>
          <w:b/>
        </w:rPr>
        <w:t>Общие требования</w:t>
      </w:r>
    </w:p>
    <w:p w:rsidR="009A3C33" w:rsidRPr="009A3C33" w:rsidRDefault="009A3C33" w:rsidP="009A3C33">
      <w:pPr>
        <w:pStyle w:val="aff4"/>
        <w:tabs>
          <w:tab w:val="left" w:pos="993"/>
        </w:tabs>
        <w:spacing w:after="0"/>
        <w:ind w:left="709"/>
        <w:jc w:val="both"/>
      </w:pPr>
      <w:r w:rsidRPr="009A3C33">
        <w:rPr>
          <w:b/>
          <w:lang w:val="en-US"/>
        </w:rPr>
        <w:t>1-</w:t>
      </w:r>
      <w:r w:rsidRPr="009A3C33">
        <w:rPr>
          <w:b/>
        </w:rPr>
        <w:t>й этап:</w:t>
      </w:r>
    </w:p>
    <w:p w:rsidR="009A3C33" w:rsidRPr="009A3C33" w:rsidRDefault="009A3C33" w:rsidP="009A3C33">
      <w:pPr>
        <w:pStyle w:val="aff4"/>
        <w:numPr>
          <w:ilvl w:val="1"/>
          <w:numId w:val="22"/>
        </w:numPr>
        <w:suppressAutoHyphens/>
        <w:spacing w:after="0"/>
        <w:ind w:left="0" w:firstLine="709"/>
        <w:jc w:val="both"/>
        <w:rPr>
          <w:bCs/>
        </w:rPr>
      </w:pPr>
      <w:r w:rsidRPr="009A3C33">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5137"/>
      </w:tblGrid>
      <w:tr w:rsidR="009A3C33" w:rsidRPr="009A3C33" w:rsidTr="005120B7">
        <w:tc>
          <w:tcPr>
            <w:tcW w:w="2235" w:type="dxa"/>
            <w:vAlign w:val="center"/>
          </w:tcPr>
          <w:p w:rsidR="009A3C33" w:rsidRPr="009A3C33" w:rsidRDefault="009A3C33" w:rsidP="009A3C33">
            <w:pPr>
              <w:pStyle w:val="aff4"/>
              <w:spacing w:after="0"/>
              <w:ind w:left="0"/>
            </w:pPr>
            <w:r w:rsidRPr="009A3C33">
              <w:t>Район</w:t>
            </w:r>
          </w:p>
        </w:tc>
        <w:tc>
          <w:tcPr>
            <w:tcW w:w="2409" w:type="dxa"/>
            <w:vAlign w:val="center"/>
          </w:tcPr>
          <w:p w:rsidR="009A3C33" w:rsidRPr="009A3C33" w:rsidRDefault="009A3C33" w:rsidP="009A3C33">
            <w:pPr>
              <w:pStyle w:val="aff4"/>
              <w:spacing w:after="0"/>
              <w:ind w:left="0"/>
            </w:pPr>
            <w:r w:rsidRPr="009A3C33">
              <w:t>Населенный пункт</w:t>
            </w:r>
          </w:p>
        </w:tc>
        <w:tc>
          <w:tcPr>
            <w:tcW w:w="5137" w:type="dxa"/>
            <w:vAlign w:val="center"/>
          </w:tcPr>
          <w:p w:rsidR="009A3C33" w:rsidRPr="009A3C33" w:rsidRDefault="009A3C33" w:rsidP="009A3C33">
            <w:pPr>
              <w:pStyle w:val="aff4"/>
              <w:spacing w:after="0"/>
              <w:ind w:left="0"/>
            </w:pPr>
            <w:r w:rsidRPr="009A3C33">
              <w:t>Кадастровый номер земельного участка, на котором располагаются энергопринимающие устройства Заявителя</w:t>
            </w:r>
          </w:p>
        </w:tc>
      </w:tr>
      <w:tr w:rsidR="009A3C33" w:rsidRPr="009A3C33" w:rsidTr="005120B7">
        <w:trPr>
          <w:trHeight w:val="480"/>
        </w:trPr>
        <w:tc>
          <w:tcPr>
            <w:tcW w:w="2235" w:type="dxa"/>
            <w:vAlign w:val="center"/>
          </w:tcPr>
          <w:p w:rsidR="009A3C33" w:rsidRPr="009A3C33" w:rsidRDefault="009A3C33" w:rsidP="009A3C33">
            <w:pPr>
              <w:pStyle w:val="aff4"/>
              <w:spacing w:after="0"/>
              <w:ind w:left="0"/>
              <w:rPr>
                <w:lang w:eastAsia="ru-RU"/>
              </w:rPr>
            </w:pPr>
            <w:r w:rsidRPr="009A3C33">
              <w:rPr>
                <w:lang w:eastAsia="ru-RU"/>
              </w:rPr>
              <w:t>-</w:t>
            </w:r>
          </w:p>
        </w:tc>
        <w:tc>
          <w:tcPr>
            <w:tcW w:w="2409" w:type="dxa"/>
            <w:vAlign w:val="center"/>
          </w:tcPr>
          <w:p w:rsidR="009A3C33" w:rsidRPr="009A3C33" w:rsidRDefault="009A3C33" w:rsidP="009A3C33">
            <w:pPr>
              <w:pStyle w:val="aff4"/>
              <w:spacing w:after="0"/>
              <w:ind w:left="0"/>
              <w:rPr>
                <w:lang w:eastAsia="ru-RU"/>
              </w:rPr>
            </w:pPr>
            <w:r w:rsidRPr="009A3C33">
              <w:t>г. Белгород,</w:t>
            </w:r>
            <w:r w:rsidRPr="009A3C33">
              <w:br/>
              <w:t>ш. Михайловское, 28</w:t>
            </w:r>
          </w:p>
        </w:tc>
        <w:tc>
          <w:tcPr>
            <w:tcW w:w="5137" w:type="dxa"/>
            <w:vAlign w:val="center"/>
          </w:tcPr>
          <w:p w:rsidR="009A3C33" w:rsidRPr="009A3C33" w:rsidRDefault="009A3C33" w:rsidP="009A3C33">
            <w:pPr>
              <w:jc w:val="center"/>
            </w:pPr>
            <w:r w:rsidRPr="009A3C33">
              <w:t>-</w:t>
            </w:r>
          </w:p>
        </w:tc>
      </w:tr>
    </w:tbl>
    <w:p w:rsidR="009A3C33" w:rsidRPr="009A3C33" w:rsidRDefault="009A3C33" w:rsidP="009A3C33">
      <w:pPr>
        <w:pStyle w:val="aff4"/>
        <w:numPr>
          <w:ilvl w:val="1"/>
          <w:numId w:val="22"/>
        </w:numPr>
        <w:suppressAutoHyphens/>
        <w:spacing w:after="0"/>
        <w:ind w:left="0" w:firstLine="709"/>
        <w:jc w:val="both"/>
        <w:rPr>
          <w:bCs/>
        </w:rPr>
      </w:pPr>
      <w:r w:rsidRPr="009A3C33">
        <w:t xml:space="preserve">Разработать проектно-сметную документацию (далее - ПСД) одной стадией (проектная документация в объеме п.4 ТЗ, рабочая документация, сметная документация) для реконструкции/нового строительства </w:t>
      </w:r>
      <w:r w:rsidRPr="009A3C33">
        <w:rPr>
          <w:bCs/>
        </w:rPr>
        <w:t>объектов распределительной сети 10 (6)/0,4 кВ</w:t>
      </w:r>
      <w:r w:rsidRPr="009A3C33">
        <w:rPr>
          <w:bCs/>
        </w:rPr>
        <w:br/>
        <w:t>и выполнить СМР</w:t>
      </w:r>
      <w:r w:rsidRPr="009A3C33">
        <w:rPr>
          <w:bCs/>
          <w:iCs/>
        </w:rPr>
        <w:t xml:space="preserve"> с учетом требований НТД, указанных в п. 10 настоящего ТЗ (</w:t>
      </w:r>
      <w:r w:rsidRPr="009A3C33">
        <w:rPr>
          <w:bCs/>
        </w:rPr>
        <w:t>при проектировании и строительстве необходимо руководствоваться последними редакциями документов, необходимых и действующих на момент выполнения работ, в том числе не указанных в данном ТЗ), в объеме следующих мероприятий:</w:t>
      </w:r>
    </w:p>
    <w:p w:rsidR="009A3C33" w:rsidRPr="009A3C33" w:rsidRDefault="009A3C33" w:rsidP="009A3C33">
      <w:pPr>
        <w:pStyle w:val="aff4"/>
        <w:numPr>
          <w:ilvl w:val="2"/>
          <w:numId w:val="22"/>
        </w:numPr>
        <w:spacing w:after="0"/>
        <w:ind w:left="0" w:firstLine="709"/>
        <w:jc w:val="both"/>
      </w:pPr>
      <w:r w:rsidRPr="009A3C33">
        <w:t xml:space="preserve">Строительство комплектной трансформаторной подстанции 6/0,4 кВ (далее – КТП) с двумя силовыми трансформаторами мощностью 250 кВА каждый (СПП </w:t>
      </w:r>
      <w:r w:rsidRPr="009A3C33">
        <w:rPr>
          <w:lang w:val="en-US"/>
        </w:rPr>
        <w:t>Z</w:t>
      </w:r>
      <w:r w:rsidRPr="009A3C33">
        <w:t>31-</w:t>
      </w:r>
      <w:r w:rsidRPr="009A3C33">
        <w:rPr>
          <w:lang w:val="en-US"/>
        </w:rPr>
        <w:t>TP</w:t>
      </w:r>
      <w:r w:rsidRPr="009A3C33">
        <w:t>42295472.06). Схемы электрических соединений КТП, конструктивное исполнение, параметры оборудования 0,4-6 кВ, строительные решения и месторасположение определить проектом.</w:t>
      </w:r>
    </w:p>
    <w:p w:rsidR="009A3C33" w:rsidRPr="009A3C33" w:rsidRDefault="009A3C33" w:rsidP="009A3C33">
      <w:pPr>
        <w:pStyle w:val="aff4"/>
        <w:numPr>
          <w:ilvl w:val="2"/>
          <w:numId w:val="22"/>
        </w:numPr>
        <w:spacing w:after="0"/>
        <w:ind w:left="0" w:firstLine="709"/>
        <w:jc w:val="both"/>
      </w:pPr>
      <w:r w:rsidRPr="009A3C33">
        <w:t>Строительство КЛ 6 кВ (одножильными кабелями с пластмассовой изоляцией с тремя кабелями в траншее) от 2 секции шин РУВН 6 кВ ЗТП-161 ПС 110/35/6 кВ Крейда (инв. № 920069, наименование по бух. учету Об. ТП-161 КСО-366,272-1ЩО-59-12тр-р 250х400) до 1 секции шин РУВН 6 кВ проектируемой КТП, общей протяженностью 0,03 км (СПП Z31-TP42295472.01). Трассу, марку и сечение токоведущих жил линии определить проектом.</w:t>
      </w:r>
    </w:p>
    <w:p w:rsidR="009A3C33" w:rsidRPr="009A3C33" w:rsidRDefault="009A3C33" w:rsidP="009A3C33">
      <w:pPr>
        <w:pStyle w:val="aff4"/>
        <w:numPr>
          <w:ilvl w:val="2"/>
          <w:numId w:val="22"/>
        </w:numPr>
        <w:spacing w:after="0"/>
        <w:ind w:left="0" w:firstLine="709"/>
        <w:jc w:val="both"/>
      </w:pPr>
      <w:r w:rsidRPr="009A3C33">
        <w:t xml:space="preserve">Строительство КЛ 6 кВ от 1 секции шин РУВН 6 кВ ЗТП-507 ПС Крейда 110/35/6 кВ (инв. № 920188, наименование по бух. учету Об.ТП-507КСО-366-6;КСО-266-2;ЩО-70-8;тр-р400х630) до 2 секции шин РУВН 6 кВ проектируемой КТП общей протяженностью 0,32 км, из них открытым способом (одножильными кабелями с пластмассовой изоляцией с тремя кабелями в траншее) – 0,07 км (СПП </w:t>
      </w:r>
      <w:r w:rsidRPr="009A3C33">
        <w:rPr>
          <w:lang w:val="en-US"/>
        </w:rPr>
        <w:t>Z</w:t>
      </w:r>
      <w:r w:rsidRPr="009A3C33">
        <w:t>31-</w:t>
      </w:r>
      <w:r w:rsidRPr="009A3C33">
        <w:rPr>
          <w:lang w:val="en-US"/>
        </w:rPr>
        <w:t>TP</w:t>
      </w:r>
      <w:r w:rsidRPr="009A3C33">
        <w:t xml:space="preserve">42295472.02), способом ГНБ (одножильными кабелями с пластмассовой изоляцией с тремя трубами в скважине) – 0,25 км (СПП </w:t>
      </w:r>
      <w:r w:rsidRPr="009A3C33">
        <w:rPr>
          <w:lang w:val="en-US"/>
        </w:rPr>
        <w:t>Z</w:t>
      </w:r>
      <w:r w:rsidRPr="009A3C33">
        <w:t>31-</w:t>
      </w:r>
      <w:r w:rsidRPr="009A3C33">
        <w:rPr>
          <w:lang w:val="en-US"/>
        </w:rPr>
        <w:t>TP</w:t>
      </w:r>
      <w:r w:rsidRPr="009A3C33">
        <w:t>42295472.03). Трассу, марку и сечение токоведущих жил линии определить проектом.</w:t>
      </w:r>
    </w:p>
    <w:p w:rsidR="009A3C33" w:rsidRPr="009A3C33" w:rsidRDefault="009A3C33" w:rsidP="009A3C33">
      <w:pPr>
        <w:pStyle w:val="aff4"/>
        <w:numPr>
          <w:ilvl w:val="2"/>
          <w:numId w:val="22"/>
        </w:numPr>
        <w:spacing w:after="0"/>
        <w:ind w:left="0" w:firstLine="709"/>
        <w:jc w:val="both"/>
      </w:pPr>
      <w:r w:rsidRPr="009A3C33">
        <w:t xml:space="preserve">реконструкцию ЗТП-161 ПС 110/35/6 кВ Крейда и ЗТП-507 ПС 110/35/6 кВ Крейда в части замены дугогасящих камер на выключателях нагрузки в линейных ячейках 6 кВ, к которым </w:t>
      </w:r>
      <w:r w:rsidRPr="009A3C33">
        <w:lastRenderedPageBreak/>
        <w:t xml:space="preserve">предусматривается подключения проектируемых КЛ 6 кВ (СПП </w:t>
      </w:r>
      <w:r w:rsidRPr="009A3C33">
        <w:rPr>
          <w:lang w:val="en-US"/>
        </w:rPr>
        <w:t>Z</w:t>
      </w:r>
      <w:r w:rsidRPr="009A3C33">
        <w:t>31-</w:t>
      </w:r>
      <w:r w:rsidRPr="009A3C33">
        <w:rPr>
          <w:lang w:val="en-US"/>
        </w:rPr>
        <w:t>TP</w:t>
      </w:r>
      <w:r w:rsidRPr="009A3C33">
        <w:t xml:space="preserve">42295472.08, </w:t>
      </w:r>
      <w:r w:rsidRPr="009A3C33">
        <w:rPr>
          <w:lang w:val="en-US"/>
        </w:rPr>
        <w:t>Z</w:t>
      </w:r>
      <w:r w:rsidRPr="009A3C33">
        <w:t>31-</w:t>
      </w:r>
      <w:r w:rsidRPr="009A3C33">
        <w:rPr>
          <w:lang w:val="en-US"/>
        </w:rPr>
        <w:t>TP</w:t>
      </w:r>
      <w:r w:rsidRPr="009A3C33">
        <w:t>42295472.09). Тип и параметры определить проектом.</w:t>
      </w:r>
    </w:p>
    <w:p w:rsidR="009A3C33" w:rsidRPr="009A3C33" w:rsidRDefault="009A3C33" w:rsidP="009A3C33">
      <w:pPr>
        <w:pStyle w:val="aff4"/>
        <w:numPr>
          <w:ilvl w:val="2"/>
          <w:numId w:val="22"/>
        </w:numPr>
        <w:spacing w:after="0"/>
        <w:ind w:left="0" w:firstLine="709"/>
        <w:jc w:val="both"/>
      </w:pPr>
      <w:r w:rsidRPr="009A3C33">
        <w:rPr>
          <w:bCs/>
        </w:rPr>
        <w:t xml:space="preserve">Строительство КЛ 0,4 кВ </w:t>
      </w:r>
      <w:r w:rsidRPr="009A3C33">
        <w:t>(многожильным кабелем с пластмассовой изоляцией с одним кабелем в траншее)</w:t>
      </w:r>
      <w:r w:rsidRPr="009A3C33">
        <w:rPr>
          <w:bCs/>
        </w:rPr>
        <w:t xml:space="preserve"> от 1 секции шин РУНН 0,4 кВ </w:t>
      </w:r>
      <w:r w:rsidRPr="009A3C33">
        <w:t xml:space="preserve">проектируемой КТП </w:t>
      </w:r>
      <w:r w:rsidRPr="009A3C33">
        <w:rPr>
          <w:bCs/>
        </w:rPr>
        <w:t xml:space="preserve">до границы участка Заявителя протяженностью 0,02 км (СПП </w:t>
      </w:r>
      <w:r w:rsidRPr="009A3C33">
        <w:rPr>
          <w:lang w:val="en-US"/>
        </w:rPr>
        <w:t>Z</w:t>
      </w:r>
      <w:r w:rsidRPr="009A3C33">
        <w:t>31-</w:t>
      </w:r>
      <w:r w:rsidRPr="009A3C33">
        <w:rPr>
          <w:lang w:val="en-US"/>
        </w:rPr>
        <w:t>TP</w:t>
      </w:r>
      <w:r w:rsidRPr="009A3C33">
        <w:t>42295472.04</w:t>
      </w:r>
      <w:r w:rsidRPr="009A3C33">
        <w:rPr>
          <w:bCs/>
        </w:rPr>
        <w:t>). Трассу прохождения, марку и площадь поперечного сечения токоведущих жил линии определить проектом.</w:t>
      </w:r>
    </w:p>
    <w:p w:rsidR="009A3C33" w:rsidRPr="009A3C33" w:rsidRDefault="009A3C33" w:rsidP="009A3C33">
      <w:pPr>
        <w:pStyle w:val="aff4"/>
        <w:numPr>
          <w:ilvl w:val="2"/>
          <w:numId w:val="22"/>
        </w:numPr>
        <w:spacing w:after="0"/>
        <w:ind w:left="0" w:firstLine="709"/>
        <w:jc w:val="both"/>
      </w:pPr>
      <w:r w:rsidRPr="009A3C33">
        <w:rPr>
          <w:bCs/>
        </w:rPr>
        <w:t xml:space="preserve">Строительство КЛ 0,4 кВ </w:t>
      </w:r>
      <w:r w:rsidRPr="009A3C33">
        <w:t>(многожильным кабелем с пластмассовой изоляцией с одним кабелем в траншее)</w:t>
      </w:r>
      <w:r w:rsidRPr="009A3C33">
        <w:rPr>
          <w:bCs/>
        </w:rPr>
        <w:t xml:space="preserve"> от 2 секции шин РУНН 0,4 кВ </w:t>
      </w:r>
      <w:r w:rsidRPr="009A3C33">
        <w:t xml:space="preserve">проектируемой КТП </w:t>
      </w:r>
      <w:r w:rsidRPr="009A3C33">
        <w:rPr>
          <w:bCs/>
        </w:rPr>
        <w:t xml:space="preserve">до границы участка Заявителя протяженностью 0,02 км (СПП </w:t>
      </w:r>
      <w:r w:rsidRPr="009A3C33">
        <w:rPr>
          <w:lang w:val="en-US"/>
        </w:rPr>
        <w:t>Z</w:t>
      </w:r>
      <w:r w:rsidRPr="009A3C33">
        <w:t>31-</w:t>
      </w:r>
      <w:r w:rsidRPr="009A3C33">
        <w:rPr>
          <w:lang w:val="en-US"/>
        </w:rPr>
        <w:t>TP</w:t>
      </w:r>
      <w:r w:rsidRPr="009A3C33">
        <w:t>42295472.05</w:t>
      </w:r>
      <w:r w:rsidRPr="009A3C33">
        <w:rPr>
          <w:bCs/>
        </w:rPr>
        <w:t>). Трассу прохождения, марку и площадь поперечного сечения токоведущих жил линии определить проектом.</w:t>
      </w:r>
    </w:p>
    <w:p w:rsidR="009A3C33" w:rsidRPr="009A3C33" w:rsidRDefault="009A3C33" w:rsidP="009A3C33">
      <w:pPr>
        <w:pStyle w:val="aff4"/>
        <w:numPr>
          <w:ilvl w:val="2"/>
          <w:numId w:val="22"/>
        </w:numPr>
        <w:spacing w:after="0"/>
        <w:ind w:left="0" w:firstLine="709"/>
        <w:jc w:val="both"/>
        <w:rPr>
          <w:bCs/>
        </w:rPr>
      </w:pPr>
      <w:r w:rsidRPr="009A3C33">
        <w:rPr>
          <w:bCs/>
        </w:rPr>
        <w:t xml:space="preserve">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 с установкой двух РП 0,4 кВ. В РП 0,4 кВ предусмотреть установку двух средств коммерческого учета электрической энергии (мощности) трехфазного полукосвенного включения 0,4 кВ с ТТ (СПП </w:t>
      </w:r>
      <w:r w:rsidRPr="009A3C33">
        <w:rPr>
          <w:lang w:val="en-US"/>
        </w:rPr>
        <w:t>Z</w:t>
      </w:r>
      <w:r w:rsidRPr="009A3C33">
        <w:t>31-</w:t>
      </w:r>
      <w:r w:rsidRPr="009A3C33">
        <w:rPr>
          <w:lang w:val="en-US"/>
        </w:rPr>
        <w:t>TP</w:t>
      </w:r>
      <w:r w:rsidRPr="009A3C33">
        <w:t>42295472.07</w:t>
      </w:r>
      <w:r w:rsidRPr="009A3C33">
        <w:rPr>
          <w:bCs/>
        </w:rPr>
        <w:t>).</w:t>
      </w:r>
    </w:p>
    <w:p w:rsidR="009A3C33" w:rsidRPr="009A3C33" w:rsidRDefault="009A3C33" w:rsidP="009A3C33">
      <w:pPr>
        <w:pStyle w:val="aff4"/>
        <w:numPr>
          <w:ilvl w:val="2"/>
          <w:numId w:val="22"/>
        </w:numPr>
        <w:spacing w:after="0"/>
        <w:ind w:left="0" w:firstLine="709"/>
        <w:jc w:val="both"/>
        <w:rPr>
          <w:bCs/>
        </w:rPr>
      </w:pPr>
      <w:r w:rsidRPr="009A3C33">
        <w:rPr>
          <w:bCs/>
        </w:rPr>
        <w:t>Установить прибор учета класса точности не ниже 1,0. Давность поверки не более 12 месяцев.</w:t>
      </w:r>
    </w:p>
    <w:p w:rsidR="009A3C33" w:rsidRPr="009A3C33" w:rsidRDefault="009A3C33" w:rsidP="009A3C33">
      <w:pPr>
        <w:pStyle w:val="aff4"/>
        <w:numPr>
          <w:ilvl w:val="2"/>
          <w:numId w:val="22"/>
        </w:numPr>
        <w:spacing w:after="0"/>
        <w:ind w:left="0" w:firstLine="709"/>
        <w:jc w:val="both"/>
        <w:rPr>
          <w:bCs/>
        </w:rPr>
      </w:pPr>
      <w:r w:rsidRPr="009A3C33">
        <w:rPr>
          <w:bCs/>
        </w:rPr>
        <w:t>Класс точности трансформаторов тока для присоединения расчетных счетчиков электроэнергии должен быть не ниже 0,5.</w:t>
      </w:r>
    </w:p>
    <w:p w:rsidR="009A3C33" w:rsidRPr="009A3C33" w:rsidRDefault="009A3C33" w:rsidP="009A3C33">
      <w:pPr>
        <w:pStyle w:val="aff4"/>
        <w:numPr>
          <w:ilvl w:val="2"/>
          <w:numId w:val="22"/>
        </w:numPr>
        <w:spacing w:after="0"/>
        <w:ind w:left="0" w:firstLine="709"/>
        <w:jc w:val="both"/>
        <w:rPr>
          <w:bCs/>
        </w:rPr>
      </w:pPr>
      <w:r w:rsidRPr="009A3C33">
        <w:rPr>
          <w:bCs/>
        </w:rPr>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9A3C33" w:rsidRPr="009A3C33" w:rsidRDefault="009A3C33" w:rsidP="009A3C33">
      <w:pPr>
        <w:pStyle w:val="aff4"/>
        <w:numPr>
          <w:ilvl w:val="2"/>
          <w:numId w:val="22"/>
        </w:numPr>
        <w:spacing w:after="0"/>
        <w:ind w:left="0" w:firstLine="709"/>
        <w:jc w:val="both"/>
        <w:rPr>
          <w:bCs/>
        </w:rPr>
      </w:pPr>
      <w:r w:rsidRPr="009A3C33">
        <w:rPr>
          <w:bCs/>
        </w:rPr>
        <w:t>Предусмотреть защиту средств учета от несанкционированного доступа.</w:t>
      </w:r>
    </w:p>
    <w:p w:rsidR="009A3C33" w:rsidRPr="009A3C33" w:rsidRDefault="009A3C33" w:rsidP="009A3C33">
      <w:pPr>
        <w:pStyle w:val="aff4"/>
        <w:numPr>
          <w:ilvl w:val="2"/>
          <w:numId w:val="22"/>
        </w:numPr>
        <w:spacing w:after="0"/>
        <w:ind w:left="0" w:firstLine="709"/>
        <w:jc w:val="both"/>
        <w:rPr>
          <w:bCs/>
        </w:rPr>
      </w:pPr>
      <w:r w:rsidRPr="009A3C33">
        <w:rPr>
          <w:bCs/>
        </w:rPr>
        <w:t>Отключение электроустановок Заявителя от сетей филиала ПАО «Россети Центр» - «Белгородэнерго» по ранее выполненному технологическому присоединению.</w:t>
      </w:r>
    </w:p>
    <w:p w:rsidR="009A3C33" w:rsidRPr="009A3C33" w:rsidRDefault="009A3C33" w:rsidP="009A3C33">
      <w:pPr>
        <w:pStyle w:val="aff4"/>
        <w:numPr>
          <w:ilvl w:val="1"/>
          <w:numId w:val="22"/>
        </w:numPr>
        <w:suppressAutoHyphens/>
        <w:spacing w:after="0"/>
        <w:ind w:left="0" w:firstLine="709"/>
        <w:jc w:val="both"/>
      </w:pPr>
      <w:r w:rsidRPr="009A3C33">
        <w:t>Этапность выполнения работ:</w:t>
      </w:r>
    </w:p>
    <w:p w:rsidR="009A3C33" w:rsidRPr="009A3C33" w:rsidRDefault="009A3C33" w:rsidP="009A3C33">
      <w:pPr>
        <w:pStyle w:val="aff4"/>
        <w:tabs>
          <w:tab w:val="left" w:pos="142"/>
          <w:tab w:val="left" w:pos="1134"/>
        </w:tabs>
        <w:spacing w:after="0"/>
        <w:ind w:left="709"/>
        <w:jc w:val="both"/>
        <w:rPr>
          <w:b/>
        </w:rPr>
      </w:pPr>
      <w:r w:rsidRPr="009A3C33">
        <w:rPr>
          <w:b/>
        </w:rPr>
        <w:t>1-й этап</w:t>
      </w:r>
    </w:p>
    <w:p w:rsidR="009A3C33" w:rsidRPr="009A3C33" w:rsidRDefault="009A3C33" w:rsidP="009A3C33">
      <w:pPr>
        <w:pStyle w:val="aff4"/>
        <w:numPr>
          <w:ilvl w:val="2"/>
          <w:numId w:val="22"/>
        </w:numPr>
        <w:spacing w:after="0"/>
        <w:ind w:left="0" w:firstLine="709"/>
        <w:contextualSpacing/>
        <w:jc w:val="both"/>
      </w:pPr>
      <w:r w:rsidRPr="009A3C33">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9A3C33" w:rsidRPr="009A3C33" w:rsidRDefault="009A3C33" w:rsidP="009A3C33">
      <w:pPr>
        <w:pStyle w:val="aff4"/>
        <w:numPr>
          <w:ilvl w:val="2"/>
          <w:numId w:val="22"/>
        </w:numPr>
        <w:spacing w:after="0"/>
        <w:ind w:left="0" w:firstLine="709"/>
        <w:contextualSpacing/>
        <w:jc w:val="both"/>
      </w:pPr>
      <w:r w:rsidRPr="009A3C33">
        <w:rPr>
          <w:bCs/>
        </w:rPr>
        <w:t xml:space="preserve">Получение </w:t>
      </w:r>
      <w:r w:rsidRPr="009A3C33">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w:t>
      </w:r>
      <w:r w:rsidRPr="009A3C33">
        <w:br/>
        <w:t>об утверждении схем расположения земельных участков.</w:t>
      </w:r>
    </w:p>
    <w:p w:rsidR="009A3C33" w:rsidRPr="009A3C33" w:rsidRDefault="009A3C33" w:rsidP="009A3C33">
      <w:pPr>
        <w:pStyle w:val="aff4"/>
        <w:numPr>
          <w:ilvl w:val="2"/>
          <w:numId w:val="22"/>
        </w:numPr>
        <w:spacing w:after="0"/>
        <w:ind w:left="0" w:firstLine="709"/>
        <w:contextualSpacing/>
        <w:jc w:val="both"/>
      </w:pPr>
      <w:r w:rsidRPr="009A3C33">
        <w:t>При прохождении ЛЭП 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документации для выполнения межевания, кадастрового учета</w:t>
      </w:r>
      <w:r w:rsidRPr="009A3C33">
        <w:br/>
        <w:t>и предоставления лесного участка в аренду с последующей разработкой проекта межевания территории (ПМТ) и проекта планировки территории (ППТ).</w:t>
      </w:r>
    </w:p>
    <w:p w:rsidR="009A3C33" w:rsidRPr="009A3C33" w:rsidRDefault="009A3C33" w:rsidP="009A3C33">
      <w:pPr>
        <w:pStyle w:val="aff4"/>
        <w:numPr>
          <w:ilvl w:val="2"/>
          <w:numId w:val="22"/>
        </w:numPr>
        <w:spacing w:after="0"/>
        <w:ind w:left="0" w:firstLine="709"/>
        <w:contextualSpacing/>
        <w:jc w:val="both"/>
      </w:pPr>
      <w:r w:rsidRPr="009A3C33">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(Главрыбвод, департамент культуры и т.п.) Белгородской области на предоставление условий размещения проектируемых сетей.</w:t>
      </w:r>
    </w:p>
    <w:p w:rsidR="009A3C33" w:rsidRPr="009A3C33" w:rsidRDefault="009A3C33" w:rsidP="009A3C33">
      <w:pPr>
        <w:pStyle w:val="aff4"/>
        <w:numPr>
          <w:ilvl w:val="2"/>
          <w:numId w:val="22"/>
        </w:numPr>
        <w:spacing w:after="0"/>
        <w:ind w:left="0" w:firstLine="709"/>
        <w:contextualSpacing/>
        <w:jc w:val="both"/>
      </w:pPr>
      <w:r w:rsidRPr="009A3C33">
        <w:t>Разработка ПСД одной стадией: проектной документации (пояснительной записки в соответствии с требованиями Постановления Правительства РФ №</w:t>
      </w:r>
      <w:r w:rsidRPr="009A3C33">
        <w:rPr>
          <w:lang w:val="en-US"/>
        </w:rPr>
        <w:t> </w:t>
      </w:r>
      <w:r w:rsidRPr="009A3C33">
        <w:t>87 (в редакции Постановления правительства №</w:t>
      </w:r>
      <w:r w:rsidRPr="009A3C33">
        <w:rPr>
          <w:lang w:val="en-US"/>
        </w:rPr>
        <w:t> </w:t>
      </w:r>
      <w:r w:rsidRPr="009A3C33">
        <w:t>963 от 27.05.2022), рабочей документации (в соответствии</w:t>
      </w:r>
      <w:r w:rsidRPr="009A3C33">
        <w:br/>
        <w:t>с требованиями ГОСТ Р 21.101-2020 и другой действующей НТД), сметной документации.</w:t>
      </w:r>
    </w:p>
    <w:p w:rsidR="009A3C33" w:rsidRPr="009A3C33" w:rsidRDefault="009A3C33" w:rsidP="009A3C33">
      <w:pPr>
        <w:numPr>
          <w:ilvl w:val="2"/>
          <w:numId w:val="22"/>
        </w:numPr>
        <w:tabs>
          <w:tab w:val="left" w:pos="851"/>
        </w:tabs>
        <w:ind w:left="0" w:firstLine="709"/>
        <w:jc w:val="both"/>
      </w:pPr>
      <w:r w:rsidRPr="009A3C33">
        <w:t xml:space="preserve">Согласование ПСД с Заказчиком, </w:t>
      </w:r>
      <w:r w:rsidRPr="009A3C33">
        <w:rPr>
          <w:bCs/>
        </w:rPr>
        <w:t>заинтересованными сторонами и надзорными органами (при необходимости, при соответствующем обосновании).</w:t>
      </w:r>
    </w:p>
    <w:p w:rsidR="009A3C33" w:rsidRPr="009A3C33" w:rsidRDefault="009A3C33" w:rsidP="009A3C33">
      <w:pPr>
        <w:pStyle w:val="af2"/>
        <w:numPr>
          <w:ilvl w:val="2"/>
          <w:numId w:val="22"/>
        </w:numPr>
        <w:suppressAutoHyphens/>
        <w:spacing w:after="0" w:line="240" w:lineRule="auto"/>
        <w:ind w:left="0" w:firstLine="709"/>
        <w:contextualSpacing w:val="0"/>
        <w:jc w:val="both"/>
        <w:rPr>
          <w:rFonts w:ascii="Times New Roman" w:hAnsi="Times New Roman"/>
          <w:sz w:val="24"/>
          <w:szCs w:val="24"/>
          <w:lang w:val="x-none" w:eastAsia="x-none"/>
        </w:rPr>
      </w:pPr>
      <w:r w:rsidRPr="009A3C33">
        <w:rPr>
          <w:rFonts w:ascii="Times New Roman" w:hAnsi="Times New Roman"/>
          <w:sz w:val="24"/>
          <w:szCs w:val="24"/>
          <w:lang w:val="x-none" w:eastAsia="x-none"/>
        </w:rPr>
        <w:lastRenderedPageBreak/>
        <w:t xml:space="preserve">В целях сокращения затрат и сроков разработки </w:t>
      </w:r>
      <w:r w:rsidRPr="009A3C33">
        <w:rPr>
          <w:rFonts w:ascii="Times New Roman" w:hAnsi="Times New Roman"/>
          <w:sz w:val="24"/>
          <w:szCs w:val="24"/>
          <w:lang w:eastAsia="x-none"/>
        </w:rPr>
        <w:t>рабочей</w:t>
      </w:r>
      <w:r w:rsidRPr="009A3C33">
        <w:rPr>
          <w:rFonts w:ascii="Times New Roman" w:hAnsi="Times New Roman"/>
          <w:sz w:val="24"/>
          <w:szCs w:val="24"/>
          <w:lang w:val="x-none" w:eastAsia="x-none"/>
        </w:rPr>
        <w:t xml:space="preserve"> документации</w:t>
      </w:r>
      <w:r w:rsidRPr="009A3C33">
        <w:rPr>
          <w:rFonts w:ascii="Times New Roman" w:hAnsi="Times New Roman"/>
          <w:sz w:val="24"/>
          <w:szCs w:val="24"/>
          <w:lang w:val="x-none" w:eastAsia="x-none"/>
        </w:rPr>
        <w:br/>
        <w:t>по данному титулу при проектировании использовать альбомы типовых проектных решений</w:t>
      </w:r>
      <w:r w:rsidRPr="009A3C33">
        <w:rPr>
          <w:rFonts w:ascii="Times New Roman" w:hAnsi="Times New Roman"/>
          <w:sz w:val="24"/>
          <w:szCs w:val="24"/>
          <w:lang w:val="x-none" w:eastAsia="x-none"/>
        </w:rPr>
        <w:br/>
      </w:r>
      <w:r w:rsidRPr="009A3C33">
        <w:rPr>
          <w:rFonts w:ascii="Times New Roman" w:hAnsi="Times New Roman"/>
          <w:sz w:val="24"/>
          <w:szCs w:val="24"/>
          <w:lang w:eastAsia="x-none"/>
        </w:rPr>
        <w:t xml:space="preserve">и </w:t>
      </w:r>
      <w:r w:rsidRPr="009A3C33">
        <w:rPr>
          <w:rFonts w:ascii="Times New Roman" w:hAnsi="Times New Roman"/>
          <w:sz w:val="24"/>
          <w:szCs w:val="24"/>
          <w:lang w:val="x-none" w:eastAsia="x-none"/>
        </w:rPr>
        <w:t>проектную документацию повторного использования.</w:t>
      </w:r>
    </w:p>
    <w:p w:rsidR="009A3C33" w:rsidRPr="009A3C33" w:rsidRDefault="009A3C33" w:rsidP="009A3C33">
      <w:pPr>
        <w:pStyle w:val="aff4"/>
        <w:tabs>
          <w:tab w:val="left" w:pos="993"/>
          <w:tab w:val="left" w:pos="1134"/>
          <w:tab w:val="left" w:pos="1276"/>
        </w:tabs>
        <w:spacing w:after="0"/>
        <w:ind w:left="0" w:firstLine="709"/>
        <w:jc w:val="both"/>
        <w:rPr>
          <w:b/>
        </w:rPr>
      </w:pPr>
      <w:r w:rsidRPr="009A3C33">
        <w:rPr>
          <w:b/>
        </w:rPr>
        <w:t>2-й этап:</w:t>
      </w:r>
    </w:p>
    <w:p w:rsidR="009A3C33" w:rsidRPr="009A3C33" w:rsidRDefault="009A3C33" w:rsidP="009A3C33">
      <w:pPr>
        <w:pStyle w:val="aff4"/>
        <w:numPr>
          <w:ilvl w:val="2"/>
          <w:numId w:val="22"/>
        </w:numPr>
        <w:spacing w:after="0"/>
        <w:ind w:left="0" w:firstLine="709"/>
        <w:contextualSpacing/>
        <w:jc w:val="both"/>
        <w:rPr>
          <w:bCs/>
          <w:iCs/>
        </w:rPr>
      </w:pPr>
      <w:r w:rsidRPr="009A3C33">
        <w:rPr>
          <w:bCs/>
          <w:iCs/>
        </w:rPr>
        <w:t>Выполнение строительно-монтажных (СМР) и пусконаладочных работ (ПНР)</w:t>
      </w:r>
      <w:r w:rsidRPr="009A3C33">
        <w:rPr>
          <w:bCs/>
          <w:iCs/>
        </w:rPr>
        <w:br/>
        <w:t>с поставкой оборудования, с учетом требований НТД, указанных в п. 9 настоящего ТЗ (</w:t>
      </w:r>
      <w:r w:rsidRPr="009A3C33">
        <w:rPr>
          <w:bCs/>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9A3C33" w:rsidRPr="009A3C33" w:rsidRDefault="009A3C33" w:rsidP="009A3C33">
      <w:pPr>
        <w:pStyle w:val="aff4"/>
        <w:numPr>
          <w:ilvl w:val="0"/>
          <w:numId w:val="22"/>
        </w:numPr>
        <w:tabs>
          <w:tab w:val="clear" w:pos="1730"/>
        </w:tabs>
        <w:suppressAutoHyphens/>
        <w:spacing w:after="0"/>
        <w:ind w:left="0" w:firstLine="709"/>
        <w:jc w:val="both"/>
        <w:rPr>
          <w:bCs/>
        </w:rPr>
      </w:pPr>
      <w:r w:rsidRPr="009A3C33">
        <w:rPr>
          <w:b/>
        </w:rPr>
        <w:t>Исходные данные для проектирования</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 xml:space="preserve">Максимальная присоединяемая мощность – </w:t>
      </w:r>
      <w:r w:rsidRPr="009A3C33">
        <w:t>193,09 кВт (изменение категории надежности и точек присоединения существующей мощности 39 кВт с увеличением мощности до 193,09 кВт)</w:t>
      </w:r>
      <w:r w:rsidRPr="009A3C33">
        <w:rPr>
          <w:bCs/>
          <w:iCs/>
        </w:rPr>
        <w:t>.</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Категория надёжности электроснабжения: вторая.</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Номинальный уровень напряжения на границе разграничения балансовой принадлежности – 0,4 кВ.</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Мероприятия технических условий заключенного с заявителем договора</w:t>
      </w:r>
      <w:r w:rsidRPr="009A3C33">
        <w:rPr>
          <w:bCs/>
          <w:iCs/>
        </w:rPr>
        <w:br/>
        <w:t xml:space="preserve">об осуществлении технологического присоединения, подлежащие выполнению, в том числе необходимость поэтапного ввода </w:t>
      </w:r>
      <w:r w:rsidRPr="009A3C33">
        <w:rPr>
          <w:lang w:eastAsia="ru-RU"/>
        </w:rPr>
        <w:t>в работу строящихся (реконструируемых) объектов электросетевого хозяйства</w:t>
      </w:r>
      <w:r w:rsidRPr="009A3C33">
        <w:rPr>
          <w:bCs/>
          <w:iCs/>
        </w:rPr>
        <w:t>.</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Схемы нормального режима ПС, РП, ТП и фидеров сети 6-10 кВ и 0,4 кВ.</w:t>
      </w:r>
    </w:p>
    <w:p w:rsidR="009A3C33" w:rsidRPr="009A3C33" w:rsidRDefault="009A3C33" w:rsidP="009A3C33">
      <w:pPr>
        <w:pStyle w:val="af2"/>
        <w:numPr>
          <w:ilvl w:val="1"/>
          <w:numId w:val="22"/>
        </w:numPr>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Сведения об установленном оборудовании ПС, РП, ТП.</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Карты уставок РЗА, токи КЗ на шинах питающих центров, данные по емкостным токам замыкания на землю.</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Исходные данные предоставляются Подрядчику после заключения договора</w:t>
      </w:r>
      <w:r w:rsidRPr="009A3C33">
        <w:rPr>
          <w:bCs/>
          <w:iCs/>
        </w:rPr>
        <w:br/>
        <w:t>в соответствии с отдельным запросом Подрядчика.</w:t>
      </w:r>
    </w:p>
    <w:p w:rsidR="009A3C33" w:rsidRPr="009A3C33" w:rsidRDefault="009A3C33" w:rsidP="009A3C33">
      <w:pPr>
        <w:pStyle w:val="aff4"/>
        <w:numPr>
          <w:ilvl w:val="0"/>
          <w:numId w:val="22"/>
        </w:numPr>
        <w:tabs>
          <w:tab w:val="clear" w:pos="1730"/>
        </w:tabs>
        <w:suppressAutoHyphens/>
        <w:spacing w:after="0"/>
        <w:ind w:left="0" w:firstLine="709"/>
        <w:jc w:val="both"/>
        <w:rPr>
          <w:b/>
        </w:rPr>
      </w:pPr>
      <w:r w:rsidRPr="009A3C33">
        <w:rPr>
          <w:b/>
        </w:rPr>
        <w:t>Требования к проектированию</w:t>
      </w:r>
    </w:p>
    <w:p w:rsidR="009A3C33" w:rsidRPr="009A3C33" w:rsidRDefault="009A3C33" w:rsidP="009A3C33">
      <w:pPr>
        <w:pStyle w:val="aff4"/>
        <w:spacing w:after="0"/>
        <w:ind w:left="0" w:firstLine="709"/>
        <w:jc w:val="both"/>
        <w:rPr>
          <w:b/>
          <w:bCs/>
          <w:iCs/>
        </w:rPr>
      </w:pPr>
      <w:r w:rsidRPr="009A3C33">
        <w:rPr>
          <w:b/>
          <w:bCs/>
          <w:iCs/>
        </w:rPr>
        <w:t>Проектно-сметная документация</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Пояснительная записка.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реквизиты заключенного договора об осуществлении технологического присоединения и иных документов, на основании которых принято решение о разработке проектно-сметной документации;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исходные данные и условия для подготовки проектно-сметной документации;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 xml:space="preserve">сведения о климатической и географической характеристике района,на территории которого предполагается осуществлять строительство/реконструкцию </w:t>
      </w:r>
      <w:r w:rsidRPr="009A3C33">
        <w:rPr>
          <w:rFonts w:ascii="Times New Roman" w:hAnsi="Times New Roman"/>
          <w:bCs/>
          <w:sz w:val="24"/>
          <w:szCs w:val="24"/>
        </w:rPr>
        <w:t>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w:t>
      </w:r>
      <w:r w:rsidRPr="009A3C33">
        <w:rPr>
          <w:rFonts w:ascii="Times New Roman" w:hAnsi="Times New Roman"/>
          <w:sz w:val="24"/>
          <w:szCs w:val="24"/>
        </w:rPr>
        <w:t xml:space="preserve"> Белгородской </w:t>
      </w:r>
      <w:r w:rsidRPr="009A3C33">
        <w:rPr>
          <w:rFonts w:ascii="Times New Roman" w:hAnsi="Times New Roman"/>
          <w:bCs/>
          <w:sz w:val="24"/>
          <w:szCs w:val="24"/>
        </w:rPr>
        <w:t>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w:t>
      </w:r>
      <w:r w:rsidRPr="009A3C33">
        <w:rPr>
          <w:rFonts w:ascii="Times New Roman" w:hAnsi="Times New Roman"/>
          <w:bCs/>
          <w:sz w:val="24"/>
          <w:szCs w:val="24"/>
        </w:rPr>
        <w:br/>
        <w:t>с согласованием с филиалом ПАО «Россети Центр» - «Белгородэнерго»;</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 xml:space="preserve">описание вариантов трассы прохождения линейного объекта (в т.ч. с учетом </w:t>
      </w:r>
      <w:r w:rsidRPr="009A3C33">
        <w:rPr>
          <w:rFonts w:ascii="Times New Roman" w:hAnsi="Times New Roman"/>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9A3C33">
        <w:rPr>
          <w:rFonts w:ascii="Times New Roman" w:hAnsi="Times New Roman"/>
          <w:sz w:val="24"/>
          <w:szCs w:val="24"/>
        </w:rPr>
        <w:t>по территории района строительства, обоснование выбранного варианта;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 xml:space="preserve">сведения о проектируемых объектах </w:t>
      </w:r>
      <w:r w:rsidRPr="009A3C33">
        <w:rPr>
          <w:rFonts w:ascii="Times New Roman" w:hAnsi="Times New Roman"/>
          <w:bCs/>
          <w:sz w:val="24"/>
          <w:szCs w:val="24"/>
        </w:rPr>
        <w:t>распределительной сети 0,4-10 (6) кВ</w:t>
      </w:r>
      <w:r w:rsidRPr="009A3C33">
        <w:rPr>
          <w:rFonts w:ascii="Times New Roman" w:hAnsi="Times New Roman"/>
          <w:sz w:val="24"/>
          <w:szCs w:val="24"/>
        </w:rPr>
        <w:t>,</w:t>
      </w:r>
      <w:r w:rsidRPr="009A3C33">
        <w:rPr>
          <w:rFonts w:ascii="Times New Roman" w:hAnsi="Times New Roman"/>
          <w:sz w:val="24"/>
          <w:szCs w:val="24"/>
        </w:rPr>
        <w:br/>
        <w:t>в т.ч.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lastRenderedPageBreak/>
        <w:t>сведения о наличии разработанных и согласованных технических условий;</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обоснование возможности осуществления строительства объекта по этапам строительства с выделением этих этапов;</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сведения об установленном «Узле учета». Текстовая часть пояснительной записки к проектной документации должна содержать отдельный пункт «Узел учета»;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
          <w:sz w:val="24"/>
          <w:szCs w:val="24"/>
        </w:rPr>
      </w:pPr>
      <w:r w:rsidRPr="009A3C33">
        <w:rPr>
          <w:rFonts w:ascii="Times New Roman" w:hAnsi="Times New Roman"/>
          <w:sz w:val="24"/>
          <w:szCs w:val="24"/>
        </w:rPr>
        <w:t xml:space="preserve">сведения о примененных инновационных решениях. </w:t>
      </w:r>
      <w:r w:rsidRPr="009A3C33">
        <w:rPr>
          <w:rFonts w:ascii="Times New Roman" w:hAnsi="Times New Roman"/>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сведения о примененной иностранной (импортной) продукции. Текстовая часть пояснительной записки должна содержать раздел «Применение иностранной (импортной) продукции» с обоснованием применения иностранной (импортной) продукции на основе анализа рынка и формированием перечня иностранного (импортного) оборудования, материалов, систем и технологий, предусмотренных проектной документацией со стоимостью на основании сметного расчета.</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Проект полосы отвода.</w:t>
      </w:r>
    </w:p>
    <w:p w:rsidR="009A3C33" w:rsidRPr="009A3C33" w:rsidRDefault="009A3C33" w:rsidP="009A3C33">
      <w:pPr>
        <w:pStyle w:val="aff4"/>
        <w:numPr>
          <w:ilvl w:val="2"/>
          <w:numId w:val="22"/>
        </w:numPr>
        <w:spacing w:after="0"/>
        <w:ind w:left="0" w:firstLine="709"/>
        <w:contextualSpacing/>
        <w:jc w:val="both"/>
      </w:pPr>
      <w:r w:rsidRPr="009A3C33">
        <w:t>Привести в текстовой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характеристику земельного участка, предоставленного для размещения объекта капитального строительства;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обоснование планировочной организации земельного участка;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расчет размеров земельных участков, необходимых для размещения линейного</w:t>
      </w:r>
      <w:r w:rsidRPr="009A3C33">
        <w:rPr>
          <w:rFonts w:ascii="Times New Roman" w:hAnsi="Times New Roman"/>
          <w:sz w:val="24"/>
          <w:szCs w:val="24"/>
        </w:rPr>
        <w:br/>
        <w:t>и площадного объекта электросетевого комплекса;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w:t>
      </w:r>
      <w:r w:rsidRPr="009A3C33">
        <w:rPr>
          <w:rFonts w:ascii="Times New Roman" w:hAnsi="Times New Roman"/>
          <w:sz w:val="24"/>
          <w:szCs w:val="24"/>
          <w:lang w:val="en-US"/>
        </w:rPr>
        <w:t> </w:t>
      </w:r>
      <w:r w:rsidRPr="009A3C33">
        <w:rPr>
          <w:rFonts w:ascii="Times New Roman" w:hAnsi="Times New Roman"/>
          <w:sz w:val="24"/>
          <w:szCs w:val="24"/>
        </w:rPr>
        <w:t>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A3C33" w:rsidRPr="009A3C33" w:rsidRDefault="009A3C33" w:rsidP="009A3C33">
      <w:pPr>
        <w:pStyle w:val="aff4"/>
        <w:numPr>
          <w:ilvl w:val="2"/>
          <w:numId w:val="22"/>
        </w:numPr>
        <w:spacing w:after="0"/>
        <w:ind w:left="0" w:firstLine="709"/>
        <w:contextualSpacing/>
        <w:jc w:val="both"/>
      </w:pPr>
      <w:r w:rsidRPr="009A3C33">
        <w:t>Привести в графической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w:t>
      </w:r>
      <w:r w:rsidRPr="009A3C33">
        <w:rPr>
          <w:rFonts w:ascii="Times New Roman" w:hAnsi="Times New Roman"/>
          <w:sz w:val="24"/>
          <w:szCs w:val="24"/>
        </w:rPr>
        <w:br/>
        <w:t>с планом трассы с указанием сведений об углах поворота, длине прямых и криволинейных участков и мест размещения проектируемых объектов электросетевого комплекса, с указанием надземных и подземных коммуникаций, пересекаемых в процессе строительства и попадающих в пятно застройки;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9A3C33">
        <w:rPr>
          <w:rFonts w:ascii="Times New Roman" w:hAnsi="Times New Roman"/>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9A3C33" w:rsidRPr="009A3C33" w:rsidRDefault="009A3C33" w:rsidP="009A3C33">
      <w:pPr>
        <w:pStyle w:val="af2"/>
        <w:tabs>
          <w:tab w:val="left" w:pos="993"/>
          <w:tab w:val="left" w:pos="156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Требования по выбору земельного участка для размещения объекта (ов) капитального строительства: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при разработке документации осуществлять выбор места размещения объекта,</w:t>
      </w:r>
      <w:r w:rsidRPr="009A3C33">
        <w:rPr>
          <w:rFonts w:ascii="Times New Roman" w:hAnsi="Times New Roman"/>
          <w:bCs/>
          <w:iCs/>
          <w:sz w:val="24"/>
          <w:szCs w:val="24"/>
        </w:rPr>
        <w:br/>
        <w:t>с приоритетным условием нахождения на земельных участках в муниципальной собственности.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w:t>
      </w:r>
      <w:r w:rsidRPr="009A3C33">
        <w:rPr>
          <w:rFonts w:ascii="Times New Roman" w:hAnsi="Times New Roman"/>
          <w:bCs/>
          <w:iCs/>
          <w:sz w:val="24"/>
          <w:szCs w:val="24"/>
        </w:rPr>
        <w:br/>
      </w:r>
      <w:r w:rsidRPr="009A3C33">
        <w:rPr>
          <w:rFonts w:ascii="Times New Roman" w:hAnsi="Times New Roman"/>
          <w:bCs/>
          <w:iCs/>
          <w:sz w:val="24"/>
          <w:szCs w:val="24"/>
        </w:rPr>
        <w:lastRenderedPageBreak/>
        <w:t>в исключительных случаях с обязательным согласованием филиала ПАО «Россети Центр» - «Белгородэнерго» и обоснованием отсутствия возможности размещения объектов энергетики</w:t>
      </w:r>
      <w:r w:rsidRPr="009A3C33">
        <w:rPr>
          <w:rFonts w:ascii="Times New Roman" w:hAnsi="Times New Roman"/>
          <w:bCs/>
          <w:iCs/>
          <w:sz w:val="24"/>
          <w:szCs w:val="24"/>
        </w:rPr>
        <w:br/>
        <w:t>на муниципальных землях.</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Технологические и конструктивные решения линейного объекта. Искусственные сооружения (при проектировании ЛЭП).</w:t>
      </w:r>
    </w:p>
    <w:p w:rsidR="009A3C33" w:rsidRPr="009A3C33" w:rsidRDefault="009A3C33" w:rsidP="009A3C33">
      <w:pPr>
        <w:pStyle w:val="aff4"/>
        <w:numPr>
          <w:ilvl w:val="2"/>
          <w:numId w:val="22"/>
        </w:numPr>
        <w:spacing w:after="0"/>
        <w:ind w:left="0" w:firstLine="709"/>
        <w:contextualSpacing/>
        <w:jc w:val="both"/>
        <w:rPr>
          <w:bCs/>
          <w:iCs/>
        </w:rPr>
      </w:pPr>
      <w:r w:rsidRPr="009A3C33">
        <w:t>Привести в текстовой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сведения об основных электрических характеристиках линейного объекта электросетевого комплекса (КЛ/ВЛ);</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w:t>
      </w:r>
      <w:r w:rsidRPr="009A3C33">
        <w:rPr>
          <w:rFonts w:ascii="Times New Roman" w:hAnsi="Times New Roman"/>
          <w:sz w:val="24"/>
          <w:szCs w:val="24"/>
        </w:rPr>
        <w:br/>
        <w:t>а также мер по защите конструкций от коррозии и др.);</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описание конструктивных элементов кабельной линии (кабельной вставки,</w:t>
      </w:r>
      <w:r w:rsidRPr="009A3C33">
        <w:rPr>
          <w:rFonts w:ascii="Times New Roman" w:hAnsi="Times New Roman"/>
          <w:sz w:val="24"/>
          <w:szCs w:val="24"/>
        </w:rPr>
        <w:br/>
        <w:t>в.ч. соединительных и концевых муфт);</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описание и обоснование принятых объемно-планировочных решений объекта капитального строительства.</w:t>
      </w:r>
    </w:p>
    <w:p w:rsidR="009A3C33" w:rsidRPr="009A3C33" w:rsidRDefault="009A3C33" w:rsidP="009A3C33">
      <w:pPr>
        <w:pStyle w:val="aff4"/>
        <w:numPr>
          <w:ilvl w:val="2"/>
          <w:numId w:val="22"/>
        </w:numPr>
        <w:spacing w:after="0"/>
        <w:ind w:left="0" w:firstLine="709"/>
        <w:contextualSpacing/>
        <w:jc w:val="both"/>
      </w:pPr>
      <w:r w:rsidRPr="009A3C33">
        <w:t>Привести в графической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план трассы ЛЭП, профили переходов через инженерные коммуникации, ведомости опор, фундаментов.</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чертежи конструктивных решений и отдельных элементов КЛ, кабельных вставок;</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схемы устройства переходов через железные и автомобильные (шоссейные, грунтовые) дороги, а также через водные преграды;</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профили пересечений с инженерными коммуникациями;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чертежи узлов перехода с кабельной линии на воздушную линию.</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(при проектировании ТП/РП/РТП).</w:t>
      </w:r>
    </w:p>
    <w:p w:rsidR="009A3C33" w:rsidRPr="009A3C33" w:rsidRDefault="009A3C33" w:rsidP="009A3C33">
      <w:pPr>
        <w:pStyle w:val="aff4"/>
        <w:numPr>
          <w:ilvl w:val="2"/>
          <w:numId w:val="22"/>
        </w:numPr>
        <w:spacing w:after="0"/>
        <w:ind w:left="0" w:firstLine="709"/>
        <w:contextualSpacing/>
        <w:jc w:val="both"/>
        <w:rPr>
          <w:bCs/>
          <w:iCs/>
        </w:rPr>
      </w:pPr>
      <w:r w:rsidRPr="009A3C33">
        <w:t>Привести в текстовой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сведения о количестве электроприемников, их установленной и расчетной мощности;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описание решений по обеспечению требования к надежности электроснабжения;</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решения по молниезащите и заземлению, в т.ч. выбор и расчет ЗУ;</w:t>
      </w:r>
    </w:p>
    <w:p w:rsidR="009A3C33" w:rsidRPr="009A3C33" w:rsidRDefault="009A3C33" w:rsidP="009A3C33">
      <w:pPr>
        <w:pStyle w:val="aff4"/>
        <w:numPr>
          <w:ilvl w:val="2"/>
          <w:numId w:val="22"/>
        </w:numPr>
        <w:spacing w:after="0"/>
        <w:ind w:left="0" w:firstLine="709"/>
        <w:contextualSpacing/>
        <w:jc w:val="both"/>
      </w:pPr>
      <w:r w:rsidRPr="009A3C33">
        <w:t>Привести в графической части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однолинейную схему площадного объекта;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компоновочные и электротехнические решения (установочные чертежи КТП, ТП, РП, электрические принципиальные и монтажные схемы, карта уставок РЗА) площадного объекта. 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решения по заземлению и т.д.</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Проект организации работ по сносу (демонтажу) линейного объекта (включается</w:t>
      </w:r>
      <w:r w:rsidRPr="009A3C33">
        <w:rPr>
          <w:bCs/>
          <w:iCs/>
        </w:rPr>
        <w:br/>
        <w:t>в состав проектно-сметной документации при необходимости сноса (демонтажа) линейного объекта или его части).</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Проект организации строительства: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характеристика трассы линейного объекта, района его строительства, описание полосы отвода;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lastRenderedPageBreak/>
        <w:t>сведения о размерах земельных участков, временно отводимых на период строительства;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сведения об объемах и трудоемкости основных строительных и монтажных работ по участкам трассы;</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Мероприятия по охране окружающей среды.</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Мероприятия по обеспечению пожарной безопасности.</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w:t>
      </w:r>
      <w:r w:rsidRPr="009A3C33">
        <w:rPr>
          <w:bCs/>
          <w:iCs/>
          <w:lang w:val="en-US"/>
        </w:rPr>
        <w:t> </w:t>
      </w:r>
      <w:r w:rsidRPr="009A3C33">
        <w:rPr>
          <w:bCs/>
          <w:iCs/>
        </w:rPr>
        <w:t>522-ФЗ (при необходимости, при соответствующем обосновании).</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ПП-890 от 19.07.2020 г.»</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Требования к сметной документации</w:t>
      </w:r>
    </w:p>
    <w:p w:rsidR="009A3C33" w:rsidRPr="009A3C33" w:rsidRDefault="009A3C33" w:rsidP="009A3C33">
      <w:pPr>
        <w:pStyle w:val="aff4"/>
        <w:numPr>
          <w:ilvl w:val="2"/>
          <w:numId w:val="22"/>
        </w:numPr>
        <w:spacing w:after="0"/>
        <w:ind w:left="0" w:firstLine="709"/>
        <w:contextualSpacing/>
        <w:jc w:val="both"/>
      </w:pPr>
      <w:r w:rsidRPr="009A3C33">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w:t>
      </w:r>
      <w:r w:rsidRPr="009A3C33">
        <w:rPr>
          <w:lang w:val="en-US"/>
        </w:rPr>
        <w:t> </w:t>
      </w:r>
      <w:r w:rsidRPr="009A3C33">
        <w:t>421/пр и действующим законодательством РФ в сфере ценообразования,</w:t>
      </w:r>
      <w:r w:rsidRPr="009A3C33">
        <w:br/>
        <w:t>а также внутренними локальными нормативными актами ПАО «Россети Центр» и ПАО «Россети Центр и Приволжье».</w:t>
      </w:r>
    </w:p>
    <w:p w:rsidR="009A3C33" w:rsidRPr="009A3C33" w:rsidRDefault="009A3C33" w:rsidP="009A3C33">
      <w:pPr>
        <w:pStyle w:val="aff4"/>
        <w:numPr>
          <w:ilvl w:val="2"/>
          <w:numId w:val="22"/>
        </w:numPr>
        <w:spacing w:after="0"/>
        <w:ind w:left="0" w:firstLine="709"/>
        <w:contextualSpacing/>
        <w:jc w:val="both"/>
      </w:pPr>
      <w:r w:rsidRPr="009A3C33">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w:t>
      </w:r>
      <w:r w:rsidRPr="009A3C33">
        <w:rPr>
          <w:lang w:val="en-US"/>
        </w:rPr>
        <w:t> </w:t>
      </w:r>
      <w:r w:rsidRPr="009A3C33">
        <w:t>10 (УНЦ), с обеспечением не превышения стоимости строительства объекта над стоимостью, рассчитанной по УНЦ.</w:t>
      </w:r>
    </w:p>
    <w:p w:rsidR="009A3C33" w:rsidRPr="009A3C33" w:rsidRDefault="009A3C33" w:rsidP="009A3C33">
      <w:pPr>
        <w:pStyle w:val="aff4"/>
        <w:numPr>
          <w:ilvl w:val="2"/>
          <w:numId w:val="22"/>
        </w:numPr>
        <w:spacing w:after="0"/>
        <w:ind w:left="0" w:firstLine="709"/>
        <w:contextualSpacing/>
        <w:jc w:val="both"/>
      </w:pPr>
      <w:r w:rsidRPr="009A3C33">
        <w:t>Сметную стоимость строительства приводить в двух уровнях цен: в базисном</w:t>
      </w:r>
      <w:r w:rsidRPr="009A3C33">
        <w:br/>
        <w:t>по состоянию на 01.01.2000 и текущем, сложившемся ко времени составления сметной документации.</w:t>
      </w:r>
    </w:p>
    <w:p w:rsidR="009A3C33" w:rsidRPr="009A3C33" w:rsidRDefault="009A3C33" w:rsidP="009A3C33">
      <w:pPr>
        <w:pStyle w:val="aff4"/>
        <w:numPr>
          <w:ilvl w:val="2"/>
          <w:numId w:val="22"/>
        </w:numPr>
        <w:spacing w:after="0"/>
        <w:ind w:left="0" w:firstLine="709"/>
        <w:contextualSpacing/>
        <w:jc w:val="both"/>
      </w:pPr>
      <w:r w:rsidRPr="009A3C33">
        <w:t>В электронном виде сметная документация предоставляется в форматах</w:t>
      </w:r>
      <w:r w:rsidRPr="009A3C33">
        <w:br/>
        <w:t>ПО «Гранд-смета» (*.gsf, *.gsfx), универсальном формате (*.xml, *.xmlx).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Excel (*.xls, *.xlsx), пояснительная записка, иные текстовые материалы и титульные листы тома «Сметная документация» - в формате</w:t>
      </w:r>
      <w:r w:rsidRPr="009A3C33">
        <w:br/>
        <w:t>MS Word (*.doc, *.docx).</w:t>
      </w:r>
    </w:p>
    <w:p w:rsidR="009A3C33" w:rsidRPr="009A3C33" w:rsidRDefault="009A3C33" w:rsidP="009A3C33">
      <w:pPr>
        <w:pStyle w:val="aff4"/>
        <w:numPr>
          <w:ilvl w:val="2"/>
          <w:numId w:val="22"/>
        </w:numPr>
        <w:spacing w:after="0"/>
        <w:ind w:left="0" w:firstLine="709"/>
        <w:contextualSpacing/>
        <w:jc w:val="both"/>
      </w:pPr>
      <w:r w:rsidRPr="009A3C33">
        <w:t>При составлении сметной документации в соответствии с приказом Минстроя</w:t>
      </w:r>
      <w:r w:rsidRPr="009A3C33">
        <w:br/>
        <w:t>РФ №</w:t>
      </w:r>
      <w:r w:rsidRPr="009A3C33">
        <w:rPr>
          <w:lang w:val="en-US"/>
        </w:rPr>
        <w:t> </w:t>
      </w:r>
      <w:r w:rsidRPr="009A3C33">
        <w:t>1046/пр от 30.12.2021 (в редакции Приказа №</w:t>
      </w:r>
      <w:r w:rsidRPr="009A3C33">
        <w:rPr>
          <w:lang w:val="en-US"/>
        </w:rPr>
        <w:t> </w:t>
      </w:r>
      <w:r w:rsidRPr="009A3C33">
        <w:t>378/пр от 18.05.2022) с 30.12.2022 использовать базу ФСНБ-2022 с актуальными дополнениями. В случае переноса срока вступления в действие базы ФСНБ-2022 использовать для составления сметной документации</w:t>
      </w:r>
      <w:r w:rsidRPr="009A3C33">
        <w:br/>
        <w:t>в базовом уровне цен базу ФЕР 2020 с актуальными дополнениями и изменениями.</w:t>
      </w:r>
    </w:p>
    <w:p w:rsidR="009A3C33" w:rsidRPr="009A3C33" w:rsidRDefault="009A3C33" w:rsidP="009A3C33">
      <w:pPr>
        <w:pStyle w:val="aff4"/>
        <w:numPr>
          <w:ilvl w:val="2"/>
          <w:numId w:val="22"/>
        </w:numPr>
        <w:spacing w:after="0"/>
        <w:ind w:left="0" w:firstLine="709"/>
        <w:contextualSpacing/>
        <w:jc w:val="both"/>
      </w:pPr>
      <w:r w:rsidRPr="009A3C33">
        <w:lastRenderedPageBreak/>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w:t>
      </w:r>
      <w:r w:rsidRPr="009A3C33">
        <w:br/>
        <w:t>на осуществление строительного контроля.</w:t>
      </w:r>
    </w:p>
    <w:p w:rsidR="009A3C33" w:rsidRPr="009A3C33" w:rsidRDefault="009A3C33" w:rsidP="009A3C33">
      <w:pPr>
        <w:pStyle w:val="aff4"/>
        <w:numPr>
          <w:ilvl w:val="2"/>
          <w:numId w:val="22"/>
        </w:numPr>
        <w:spacing w:after="0"/>
        <w:ind w:left="0" w:firstLine="709"/>
        <w:contextualSpacing/>
        <w:jc w:val="both"/>
      </w:pPr>
      <w:r w:rsidRPr="009A3C33">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9A3C33" w:rsidRPr="009A3C33" w:rsidRDefault="009A3C33" w:rsidP="009A3C33">
      <w:pPr>
        <w:pStyle w:val="aff4"/>
        <w:numPr>
          <w:ilvl w:val="2"/>
          <w:numId w:val="22"/>
        </w:numPr>
        <w:spacing w:after="0"/>
        <w:ind w:left="0" w:firstLine="709"/>
        <w:contextualSpacing/>
        <w:jc w:val="both"/>
      </w:pPr>
      <w:r w:rsidRPr="009A3C33">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w:t>
      </w:r>
      <w:r w:rsidRPr="009A3C33">
        <w:rPr>
          <w:lang w:val="en-US"/>
        </w:rPr>
        <w:t> </w:t>
      </w:r>
      <w:r w:rsidRPr="009A3C33">
        <w:t>421/п, определить непосредственный размер и включить</w:t>
      </w:r>
      <w:r w:rsidRPr="009A3C33">
        <w:br/>
        <w:t>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9A3C33" w:rsidRPr="009A3C33" w:rsidRDefault="009A3C33" w:rsidP="009A3C33">
      <w:pPr>
        <w:pStyle w:val="aff4"/>
        <w:numPr>
          <w:ilvl w:val="2"/>
          <w:numId w:val="22"/>
        </w:numPr>
        <w:spacing w:after="0"/>
        <w:ind w:left="0" w:firstLine="709"/>
        <w:contextualSpacing/>
        <w:jc w:val="both"/>
      </w:pPr>
      <w:r w:rsidRPr="009A3C33">
        <w:t>В случае применения инновационных решений (в т.ч. результатов НИОКР ПАО «Россети»/ПАО «Россети Центр и Приволжье», реализованных в рамках лицензионных договоров), приведенных в Реестре инновационных технологий ПАО «Россети», выделенная стоимость инноваций должна оформляться Подрядчиком в «Сводной ведомости затрат</w:t>
      </w:r>
      <w:r w:rsidRPr="009A3C33">
        <w:br/>
        <w:t>по применению инновационных технологий» на основе сметных расчетов в разделе проекта «Сметная документация».</w:t>
      </w:r>
    </w:p>
    <w:p w:rsidR="009A3C33" w:rsidRPr="009A3C33" w:rsidRDefault="009A3C33" w:rsidP="009A3C33">
      <w:pPr>
        <w:pStyle w:val="aff4"/>
        <w:numPr>
          <w:ilvl w:val="2"/>
          <w:numId w:val="22"/>
        </w:numPr>
        <w:spacing w:after="0"/>
        <w:ind w:left="0" w:firstLine="709"/>
        <w:contextualSpacing/>
        <w:jc w:val="both"/>
      </w:pPr>
      <w:r w:rsidRPr="009A3C33">
        <w:t>В случае применения иностранной (импортной) продукции, выделенная стоимость такой продукции должна оформляться Подрядчиком в «Сводной ведомости затрат</w:t>
      </w:r>
      <w:r w:rsidRPr="009A3C33">
        <w:br/>
        <w:t>по применению иностранной (импортной) продукции» на основе сметных расчетов в разделе проекта «Сметная документация».</w:t>
      </w:r>
    </w:p>
    <w:p w:rsidR="009A3C33" w:rsidRPr="009A3C33" w:rsidRDefault="009A3C33" w:rsidP="009A3C33">
      <w:pPr>
        <w:pStyle w:val="aff4"/>
        <w:numPr>
          <w:ilvl w:val="2"/>
          <w:numId w:val="22"/>
        </w:numPr>
        <w:spacing w:after="0"/>
        <w:ind w:left="0" w:firstLine="709"/>
        <w:contextualSpacing/>
        <w:jc w:val="both"/>
      </w:pPr>
      <w:r w:rsidRPr="009A3C33">
        <w:t>В случае оснащения присоединяемых объектов средствами коммерческого учета электрической энергии, предусмотренного Федеральным законом от 27.12.2018</w:t>
      </w:r>
      <w:r w:rsidRPr="009A3C33">
        <w:br/>
        <w:t>№</w:t>
      </w:r>
      <w:r w:rsidRPr="009A3C33">
        <w:rPr>
          <w:lang w:val="en-US"/>
        </w:rPr>
        <w:t> </w:t>
      </w:r>
      <w:r w:rsidRPr="009A3C33">
        <w:t>522-ФЗ, установка средств учета оформляется отдельной локальной сметой.</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Требования к оформлению ПСД</w:t>
      </w:r>
    </w:p>
    <w:p w:rsidR="009A3C33" w:rsidRPr="009A3C33" w:rsidRDefault="009A3C33" w:rsidP="009A3C33">
      <w:pPr>
        <w:pStyle w:val="aff4"/>
        <w:numPr>
          <w:ilvl w:val="2"/>
          <w:numId w:val="22"/>
        </w:numPr>
        <w:spacing w:after="0"/>
        <w:ind w:left="0" w:firstLine="709"/>
        <w:contextualSpacing/>
        <w:jc w:val="both"/>
      </w:pPr>
      <w:r w:rsidRPr="009A3C33">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9A3C33" w:rsidRPr="009A3C33" w:rsidRDefault="009A3C33" w:rsidP="009A3C33">
      <w:pPr>
        <w:pStyle w:val="aff4"/>
        <w:numPr>
          <w:ilvl w:val="2"/>
          <w:numId w:val="22"/>
        </w:numPr>
        <w:spacing w:after="0"/>
        <w:ind w:left="0" w:firstLine="709"/>
        <w:contextualSpacing/>
        <w:jc w:val="both"/>
      </w:pPr>
      <w:r w:rsidRPr="009A3C33">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9A3C33" w:rsidRPr="009A3C33" w:rsidRDefault="009A3C33" w:rsidP="009A3C33">
      <w:pPr>
        <w:pStyle w:val="aff4"/>
        <w:numPr>
          <w:ilvl w:val="2"/>
          <w:numId w:val="22"/>
        </w:numPr>
        <w:spacing w:after="0"/>
        <w:ind w:left="0" w:firstLine="709"/>
        <w:contextualSpacing/>
        <w:jc w:val="both"/>
      </w:pPr>
      <w:r w:rsidRPr="009A3C33">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9A3C33" w:rsidRPr="009A3C33" w:rsidRDefault="009A3C33" w:rsidP="009A3C33">
      <w:pPr>
        <w:pStyle w:val="aff4"/>
        <w:numPr>
          <w:ilvl w:val="3"/>
          <w:numId w:val="22"/>
        </w:numPr>
        <w:suppressAutoHyphens/>
        <w:spacing w:after="0"/>
        <w:ind w:left="0" w:firstLine="710"/>
        <w:jc w:val="both"/>
      </w:pPr>
      <w:r w:rsidRPr="009A3C33">
        <w:t>Рабочие чертежи, предназначенные для производства строительных</w:t>
      </w:r>
      <w:r w:rsidRPr="009A3C33">
        <w:br/>
        <w:t>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w:t>
      </w:r>
      <w:r w:rsidRPr="009A3C33">
        <w:br/>
        <w:t>в монтажной зоне и т.п.);</w:t>
      </w:r>
    </w:p>
    <w:p w:rsidR="009A3C33" w:rsidRPr="009A3C33" w:rsidRDefault="009A3C33" w:rsidP="009A3C33">
      <w:pPr>
        <w:pStyle w:val="aff4"/>
        <w:numPr>
          <w:ilvl w:val="3"/>
          <w:numId w:val="22"/>
        </w:numPr>
        <w:suppressAutoHyphens/>
        <w:spacing w:after="0"/>
        <w:ind w:left="0" w:firstLine="710"/>
        <w:jc w:val="both"/>
      </w:pPr>
      <w:r w:rsidRPr="009A3C33">
        <w:t>Ведомости объемов работ (строительно-монтажных и пуско-наладочных).</w:t>
      </w:r>
    </w:p>
    <w:p w:rsidR="009A3C33" w:rsidRPr="009A3C33" w:rsidRDefault="009A3C33" w:rsidP="009A3C33">
      <w:pPr>
        <w:pStyle w:val="aff4"/>
        <w:numPr>
          <w:ilvl w:val="3"/>
          <w:numId w:val="22"/>
        </w:numPr>
        <w:suppressAutoHyphens/>
        <w:spacing w:after="0"/>
        <w:ind w:left="0" w:firstLine="710"/>
        <w:jc w:val="both"/>
      </w:pPr>
      <w:r w:rsidRPr="009A3C33">
        <w:t>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(6) кВ, отдельных элементов и узлов опор).</w:t>
      </w:r>
    </w:p>
    <w:p w:rsidR="009A3C33" w:rsidRPr="009A3C33" w:rsidRDefault="009A3C33" w:rsidP="009A3C33">
      <w:pPr>
        <w:pStyle w:val="aff4"/>
        <w:numPr>
          <w:ilvl w:val="3"/>
          <w:numId w:val="22"/>
        </w:numPr>
        <w:suppressAutoHyphens/>
        <w:spacing w:after="0"/>
        <w:ind w:left="0" w:firstLine="710"/>
        <w:jc w:val="both"/>
      </w:pPr>
      <w:r w:rsidRPr="009A3C33">
        <w:t>Прилагаемые документы:</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типовые проекты на ВЛ, ТП и РП с привязкой к конкретному объекту;</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hyperlink r:id="rId8" w:tooltip="Спецификация оборудования" w:history="1">
        <w:r w:rsidRPr="009A3C33">
          <w:rPr>
            <w:rFonts w:ascii="Times New Roman" w:hAnsi="Times New Roman"/>
            <w:bCs/>
            <w:iCs/>
            <w:sz w:val="24"/>
            <w:szCs w:val="24"/>
          </w:rPr>
          <w:t>спецификации оборудования</w:t>
        </w:r>
      </w:hyperlink>
      <w:r w:rsidRPr="009A3C33">
        <w:rPr>
          <w:rFonts w:ascii="Times New Roman" w:hAnsi="Times New Roman"/>
          <w:bCs/>
          <w:iCs/>
          <w:sz w:val="24"/>
          <w:szCs w:val="24"/>
        </w:rPr>
        <w:t>, изделий и материалов по ГОСТ 21.110-95;</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iCs/>
          <w:sz w:val="24"/>
          <w:szCs w:val="24"/>
        </w:rPr>
      </w:pPr>
      <w:r w:rsidRPr="009A3C33">
        <w:rPr>
          <w:rFonts w:ascii="Times New Roman" w:hAnsi="Times New Roman"/>
          <w:bCs/>
          <w:iCs/>
          <w:sz w:val="24"/>
          <w:szCs w:val="24"/>
        </w:rPr>
        <w:t>опросные листы.</w:t>
      </w:r>
    </w:p>
    <w:p w:rsidR="009A3C33" w:rsidRPr="009A3C33" w:rsidRDefault="009A3C33" w:rsidP="009A3C33">
      <w:pPr>
        <w:pStyle w:val="aff4"/>
        <w:numPr>
          <w:ilvl w:val="2"/>
          <w:numId w:val="22"/>
        </w:numPr>
        <w:spacing w:after="0"/>
        <w:ind w:left="0" w:firstLine="709"/>
        <w:contextualSpacing/>
        <w:jc w:val="both"/>
      </w:pPr>
      <w:r w:rsidRPr="009A3C33">
        <w:lastRenderedPageBreak/>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9A3C33" w:rsidRPr="009A3C33" w:rsidRDefault="009A3C33" w:rsidP="009A3C33">
      <w:pPr>
        <w:pStyle w:val="aff4"/>
        <w:numPr>
          <w:ilvl w:val="2"/>
          <w:numId w:val="22"/>
        </w:numPr>
        <w:spacing w:after="0"/>
        <w:ind w:left="0" w:firstLine="709"/>
        <w:contextualSpacing/>
        <w:jc w:val="both"/>
      </w:pPr>
      <w:r w:rsidRPr="009A3C33">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требований к информационным знакам», распоряжения ПАО «Россети Центр» №</w:t>
      </w:r>
      <w:r w:rsidRPr="009A3C33">
        <w:rPr>
          <w:lang w:val="en-US"/>
        </w:rPr>
        <w:t> </w:t>
      </w:r>
      <w:r w:rsidRPr="009A3C33">
        <w:t>ЦА/14/14-р от 03.02.2020, ЗИП и аварийный резерв (при обосновании).</w:t>
      </w:r>
    </w:p>
    <w:p w:rsidR="009A3C33" w:rsidRPr="009A3C33" w:rsidRDefault="009A3C33" w:rsidP="009A3C33">
      <w:pPr>
        <w:pStyle w:val="aff4"/>
        <w:numPr>
          <w:ilvl w:val="2"/>
          <w:numId w:val="22"/>
        </w:numPr>
        <w:spacing w:after="0"/>
        <w:ind w:left="0" w:firstLine="709"/>
        <w:contextualSpacing/>
        <w:jc w:val="both"/>
      </w:pPr>
      <w:r w:rsidRPr="009A3C33">
        <w:t>Согласованную Заказчиком и всеми заинтересованными лицами ПСД предоставить в 3 экземплярах на бумажном носителе (в архивном коробе сброшюрованную в тома, сложенными на формат А4 (ГОСТ 2.301), в переплете с прозрачной пластиковой обложкой) и в электронном виде в 2 экземплярах на USB - носителе: один в формате PDF, второй – в редактируемых форматах МS Officе, AutoCAD, NanoCAD и др. Кроме того, чертежи принципиальных, монтажных схем РЗА, входящих в состав проектно-сметной документации, предоставлять в электронном виде в формате Microsoft Visio.</w:t>
      </w:r>
    </w:p>
    <w:p w:rsidR="009A3C33" w:rsidRPr="009A3C33" w:rsidRDefault="009A3C33" w:rsidP="009A3C33">
      <w:pPr>
        <w:pStyle w:val="aff4"/>
        <w:numPr>
          <w:ilvl w:val="2"/>
          <w:numId w:val="22"/>
        </w:numPr>
        <w:spacing w:after="0"/>
        <w:ind w:left="0" w:firstLine="709"/>
        <w:contextualSpacing/>
        <w:jc w:val="both"/>
      </w:pPr>
      <w:r w:rsidRPr="009A3C33">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9A3C33" w:rsidRPr="009A3C33" w:rsidRDefault="009A3C33" w:rsidP="009A3C33">
      <w:pPr>
        <w:pStyle w:val="aff4"/>
        <w:numPr>
          <w:ilvl w:val="2"/>
          <w:numId w:val="22"/>
        </w:numPr>
        <w:spacing w:after="0"/>
        <w:ind w:left="0" w:firstLine="709"/>
        <w:contextualSpacing/>
        <w:jc w:val="both"/>
      </w:pPr>
      <w:r w:rsidRPr="009A3C33">
        <w:t>Не допускается передача проектно-сметной документации в формате PDF</w:t>
      </w:r>
      <w:r w:rsidRPr="009A3C33">
        <w:br/>
        <w:t>с пофайловым разделением страниц.</w:t>
      </w:r>
    </w:p>
    <w:p w:rsidR="009A3C33" w:rsidRPr="009A3C33" w:rsidRDefault="009A3C33" w:rsidP="009A3C33">
      <w:pPr>
        <w:pStyle w:val="aff4"/>
        <w:numPr>
          <w:ilvl w:val="2"/>
          <w:numId w:val="22"/>
        </w:numPr>
        <w:spacing w:after="0"/>
        <w:ind w:left="0" w:firstLine="709"/>
        <w:contextualSpacing/>
        <w:jc w:val="both"/>
      </w:pPr>
      <w:r w:rsidRPr="009A3C33">
        <w:t>В проектно-сметной документации должны использоваться утвержденные диспетчерские наименования объектов.</w:t>
      </w:r>
    </w:p>
    <w:p w:rsidR="009A3C33" w:rsidRPr="009A3C33" w:rsidRDefault="009A3C33" w:rsidP="009A3C33">
      <w:pPr>
        <w:pStyle w:val="aff4"/>
        <w:numPr>
          <w:ilvl w:val="2"/>
          <w:numId w:val="22"/>
        </w:numPr>
        <w:spacing w:after="0"/>
        <w:ind w:left="0" w:firstLine="709"/>
        <w:contextualSpacing/>
        <w:jc w:val="both"/>
      </w:pPr>
      <w:r w:rsidRPr="009A3C33">
        <w:t>Разработанная ПСД документация является собственностью Заказчика,</w:t>
      </w:r>
      <w:r w:rsidRPr="009A3C33">
        <w:br/>
        <w:t>и передача ее третьим лицам без его согласия запрещается.</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Требования к применяемым техническим решениям и оборудованию</w:t>
      </w:r>
    </w:p>
    <w:p w:rsidR="009A3C33" w:rsidRPr="009A3C33" w:rsidRDefault="009A3C33" w:rsidP="009A3C33">
      <w:pPr>
        <w:pStyle w:val="aff4"/>
        <w:numPr>
          <w:ilvl w:val="2"/>
          <w:numId w:val="22"/>
        </w:numPr>
        <w:spacing w:after="0"/>
        <w:ind w:left="0" w:firstLine="709"/>
        <w:contextualSpacing/>
        <w:jc w:val="both"/>
        <w:rPr>
          <w:bCs/>
          <w:iCs/>
        </w:rPr>
      </w:pPr>
      <w:r w:rsidRPr="009A3C33">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r w:rsidRPr="009A3C33">
        <w:t xml:space="preserve"> с проведенным мониторингом рынка, подтверждающего отсутствие отечественных аналогов, а также пройти процедуру согласования Техническим советом Общества,</w:t>
      </w:r>
      <w:r w:rsidRPr="009A3C33">
        <w:br/>
        <w:t>в соответствии с регламентом РГ БП 11/13.</w:t>
      </w:r>
    </w:p>
    <w:p w:rsidR="009A3C33" w:rsidRPr="009A3C33" w:rsidRDefault="009A3C33" w:rsidP="009A3C33">
      <w:pPr>
        <w:pStyle w:val="aff4"/>
        <w:numPr>
          <w:ilvl w:val="2"/>
          <w:numId w:val="22"/>
        </w:numPr>
        <w:spacing w:after="0"/>
        <w:ind w:left="0" w:firstLine="709"/>
        <w:contextualSpacing/>
        <w:jc w:val="both"/>
        <w:rPr>
          <w:bCs/>
          <w:iCs/>
        </w:rPr>
      </w:pPr>
      <w:r w:rsidRPr="009A3C33">
        <w:t>Запретить при проектировании применение (импортного) программного обеспечения и радиоэлектронной продукции для обеспечения критически важной инфраструктуры.</w:t>
      </w:r>
    </w:p>
    <w:p w:rsidR="009A3C33" w:rsidRPr="009A3C33" w:rsidRDefault="009A3C33" w:rsidP="009A3C33">
      <w:pPr>
        <w:pStyle w:val="aff4"/>
        <w:numPr>
          <w:ilvl w:val="2"/>
          <w:numId w:val="22"/>
        </w:numPr>
        <w:spacing w:after="0"/>
        <w:ind w:left="0" w:firstLine="709"/>
        <w:contextualSpacing/>
        <w:jc w:val="both"/>
        <w:rPr>
          <w:bCs/>
          <w:iCs/>
        </w:rPr>
      </w:pPr>
      <w:r w:rsidRPr="009A3C33">
        <w:rPr>
          <w:spacing w:val="-2"/>
        </w:rPr>
        <w:t>Технические решения проектной документации должны основываться</w:t>
      </w:r>
      <w:r w:rsidRPr="009A3C33">
        <w:rPr>
          <w:spacing w:val="-2"/>
        </w:rPr>
        <w:br/>
        <w:t xml:space="preserve">на применении </w:t>
      </w:r>
      <w:r w:rsidRPr="009A3C33">
        <w:t>отечественного электротехнического оборудования, радиоэлектронной продукции и программного обеспечения, к которым относятся только те товары,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w:t>
      </w:r>
      <w:r w:rsidRPr="009A3C33">
        <w:br/>
        <w:t>и баз данных и прочие). Товары, не включенные в приведенные реестры Минпромторга России и Минцифры России, считать иностранными (импортными).</w:t>
      </w:r>
    </w:p>
    <w:p w:rsidR="009A3C33" w:rsidRPr="009A3C33" w:rsidRDefault="009A3C33" w:rsidP="009A3C33">
      <w:pPr>
        <w:pStyle w:val="aff4"/>
        <w:numPr>
          <w:ilvl w:val="2"/>
          <w:numId w:val="22"/>
        </w:numPr>
        <w:spacing w:after="0"/>
        <w:ind w:left="0" w:firstLine="709"/>
        <w:contextualSpacing/>
        <w:jc w:val="both"/>
        <w:rPr>
          <w:bCs/>
          <w:iCs/>
        </w:rPr>
      </w:pPr>
      <w:r w:rsidRPr="009A3C33">
        <w:t>Выбор типов оборудования осуществляется по согласованию с Заказчиком.</w:t>
      </w:r>
    </w:p>
    <w:p w:rsidR="009A3C33" w:rsidRPr="009A3C33" w:rsidRDefault="009A3C33" w:rsidP="009A3C33">
      <w:pPr>
        <w:pStyle w:val="aff4"/>
        <w:numPr>
          <w:ilvl w:val="2"/>
          <w:numId w:val="22"/>
        </w:numPr>
        <w:spacing w:after="0"/>
        <w:ind w:left="0" w:firstLine="709"/>
        <w:contextualSpacing/>
        <w:jc w:val="both"/>
      </w:pPr>
      <w:r w:rsidRPr="009A3C33">
        <w:t>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w:t>
      </w:r>
      <w:r w:rsidRPr="009A3C33">
        <w:br/>
        <w:t>на поставку оборудования ПАО «Россети Центр» и ПАО «Россети Центр и Приволжье», окончательно уточнить на стадии проектирования.</w:t>
      </w:r>
    </w:p>
    <w:p w:rsidR="009A3C33" w:rsidRPr="009A3C33" w:rsidRDefault="009A3C33" w:rsidP="009A3C33">
      <w:pPr>
        <w:pStyle w:val="aff4"/>
        <w:numPr>
          <w:ilvl w:val="2"/>
          <w:numId w:val="22"/>
        </w:numPr>
        <w:spacing w:after="0"/>
        <w:ind w:left="0" w:firstLine="709"/>
        <w:contextualSpacing/>
        <w:jc w:val="both"/>
      </w:pPr>
      <w:r w:rsidRPr="009A3C33">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9A3C33" w:rsidRPr="009A3C33" w:rsidRDefault="009A3C33" w:rsidP="009A3C33">
      <w:pPr>
        <w:pStyle w:val="aff4"/>
        <w:numPr>
          <w:ilvl w:val="2"/>
          <w:numId w:val="22"/>
        </w:numPr>
        <w:spacing w:after="0"/>
        <w:ind w:left="0" w:firstLine="709"/>
        <w:contextualSpacing/>
        <w:jc w:val="both"/>
      </w:pPr>
      <w:r w:rsidRPr="009A3C33">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w:t>
      </w:r>
      <w:r w:rsidRPr="009A3C33">
        <w:br/>
        <w:t>и действующим отраслевым требованиям.</w:t>
      </w:r>
    </w:p>
    <w:p w:rsidR="009A3C33" w:rsidRPr="009A3C33" w:rsidRDefault="009A3C33" w:rsidP="009A3C33">
      <w:pPr>
        <w:pStyle w:val="aff4"/>
        <w:numPr>
          <w:ilvl w:val="2"/>
          <w:numId w:val="22"/>
        </w:numPr>
        <w:spacing w:after="0"/>
        <w:ind w:left="0" w:firstLine="709"/>
        <w:contextualSpacing/>
        <w:jc w:val="both"/>
        <w:rPr>
          <w:bCs/>
          <w:iCs/>
        </w:rPr>
      </w:pPr>
      <w:r w:rsidRPr="009A3C33">
        <w:rPr>
          <w:bCs/>
          <w:iCs/>
        </w:rPr>
        <w:lastRenderedPageBreak/>
        <w:t>Технические решения проектной документации должны основываться</w:t>
      </w:r>
      <w:r w:rsidRPr="009A3C33">
        <w:rPr>
          <w:bCs/>
          <w:iCs/>
        </w:rPr>
        <w:br/>
        <w:t xml:space="preserve">на применении оборудования, материалов и систем, включенных в Перечень оборудования, материалов и систем, допущенных к применению на объектах ПАО «Россети» </w:t>
      </w:r>
      <w:r w:rsidRPr="009A3C33">
        <w:rPr>
          <w:spacing w:val="-2"/>
        </w:rPr>
        <w:t>(размещен</w:t>
      </w:r>
      <w:r w:rsidRPr="009A3C33">
        <w:rPr>
          <w:spacing w:val="-2"/>
        </w:rPr>
        <w:br/>
        <w:t>на сайте ПАО «Россети» по ссылке</w:t>
      </w:r>
      <w:r w:rsidRPr="009A3C33">
        <w:rPr>
          <w:bCs/>
          <w:iCs/>
        </w:rPr>
        <w:t xml:space="preserve"> </w:t>
      </w:r>
      <w:r w:rsidRPr="009A3C33">
        <w:rPr>
          <w:spacing w:val="-2"/>
        </w:rPr>
        <w:t>https://rosseti.ru/investment/science/attestation/doc/Porydok_provedeniya_attestacii_2022.pdf)</w:t>
      </w:r>
      <w:r w:rsidRPr="009A3C33">
        <w:rPr>
          <w:bCs/>
          <w:iCs/>
        </w:rPr>
        <w:t>,</w:t>
      </w:r>
      <w:r w:rsidRPr="009A3C33">
        <w:rPr>
          <w:bCs/>
          <w:iCs/>
        </w:rPr>
        <w:br/>
        <w:t>в противном случае в проектной документации указать на необходимость обязательного прохождения процедуры аттестации.</w:t>
      </w:r>
    </w:p>
    <w:p w:rsidR="009A3C33" w:rsidRPr="009A3C33" w:rsidRDefault="009A3C33" w:rsidP="009A3C33">
      <w:pPr>
        <w:pStyle w:val="aff4"/>
        <w:numPr>
          <w:ilvl w:val="2"/>
          <w:numId w:val="22"/>
        </w:numPr>
        <w:spacing w:after="0"/>
        <w:ind w:left="0" w:firstLine="709"/>
        <w:contextualSpacing/>
        <w:jc w:val="both"/>
        <w:rPr>
          <w:bCs/>
          <w:iCs/>
        </w:rPr>
      </w:pPr>
      <w:r w:rsidRPr="009A3C33">
        <w:rPr>
          <w:spacing w:val="-2"/>
        </w:rPr>
        <w:t>В спецификации оборудования, изделий и материалов в столбце «Примечания» должен быть указан номер заключения аттестационной комиссии ПАО «Россети»</w:t>
      </w:r>
      <w:r w:rsidRPr="009A3C33">
        <w:rPr>
          <w:spacing w:val="-2"/>
        </w:rPr>
        <w:br/>
        <w:t>по оборудованию и материалам, подлежащим аттестации.</w:t>
      </w:r>
    </w:p>
    <w:p w:rsidR="009A3C33" w:rsidRPr="009A3C33" w:rsidRDefault="009A3C33" w:rsidP="009A3C33">
      <w:pPr>
        <w:pStyle w:val="aff4"/>
        <w:numPr>
          <w:ilvl w:val="2"/>
          <w:numId w:val="22"/>
        </w:numPr>
        <w:spacing w:after="0"/>
        <w:ind w:left="0" w:firstLine="709"/>
        <w:contextualSpacing/>
        <w:jc w:val="both"/>
        <w:rPr>
          <w:bCs/>
          <w:iCs/>
        </w:rPr>
      </w:pPr>
      <w:r w:rsidRPr="009A3C33">
        <w:t xml:space="preserve">Выбор типов оборудования осуществляется по согласованию с Заказчиком. </w:t>
      </w:r>
      <w:r w:rsidRPr="009A3C33">
        <w:rPr>
          <w:bCs/>
          <w:iCs/>
        </w:rPr>
        <w:t>Марку оборудования, провода, сцепной линейной арматуры согласовать с Заказчиком.</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При проектировании объектов распределительной сети 6-10 кВ принять основные требования к оборудованию в соответствии с Типовыми техническими заданиями на поставку оборудования ПАО «Россети Центр» / ПАО «Россети Центр и Приволжье», окончательно уточнить на стадии проектирования.</w:t>
      </w:r>
    </w:p>
    <w:p w:rsidR="009A3C33" w:rsidRPr="009A3C33" w:rsidRDefault="009A3C33" w:rsidP="009A3C33">
      <w:pPr>
        <w:pStyle w:val="aff4"/>
        <w:numPr>
          <w:ilvl w:val="2"/>
          <w:numId w:val="22"/>
        </w:numPr>
        <w:spacing w:after="0"/>
        <w:ind w:left="0" w:firstLine="709"/>
        <w:contextualSpacing/>
        <w:jc w:val="both"/>
      </w:pPr>
      <w:r w:rsidRPr="009A3C33">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w:t>
      </w:r>
      <w:r w:rsidRPr="009A3C33">
        <w:br/>
        <w:t>в соответствии с ГОСТ 34.003-90, ГОСТ 34.201 –89, ГОСТ 27300-87, ГОСТ Р 2.601-2019</w:t>
      </w:r>
      <w:r w:rsidRPr="009A3C33">
        <w:br/>
        <w:t>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9A3C33" w:rsidRPr="009A3C33" w:rsidRDefault="009A3C33" w:rsidP="009A3C33">
      <w:pPr>
        <w:pStyle w:val="aff4"/>
        <w:numPr>
          <w:ilvl w:val="2"/>
          <w:numId w:val="22"/>
        </w:numPr>
        <w:spacing w:after="0"/>
        <w:ind w:left="0" w:firstLine="709"/>
        <w:contextualSpacing/>
        <w:jc w:val="both"/>
      </w:pPr>
      <w:r w:rsidRPr="009A3C33">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w:t>
      </w:r>
      <w:r w:rsidRPr="009A3C33">
        <w:br/>
        <w:t>25 лет.</w:t>
      </w:r>
    </w:p>
    <w:p w:rsidR="009A3C33" w:rsidRPr="009A3C33" w:rsidRDefault="009A3C33" w:rsidP="009A3C33">
      <w:pPr>
        <w:pStyle w:val="aff4"/>
        <w:numPr>
          <w:ilvl w:val="2"/>
          <w:numId w:val="22"/>
        </w:numPr>
        <w:spacing w:after="0"/>
        <w:ind w:left="0" w:firstLine="709"/>
        <w:contextualSpacing/>
        <w:jc w:val="both"/>
      </w:pPr>
      <w:r w:rsidRPr="009A3C33">
        <w:t>Марку оборудования, провода, сцепной линейной арматуры согласовать</w:t>
      </w:r>
      <w:r w:rsidRPr="009A3C33">
        <w:br/>
        <w:t>с филиалом.</w:t>
      </w:r>
    </w:p>
    <w:p w:rsidR="009A3C33" w:rsidRPr="009A3C33" w:rsidRDefault="009A3C33" w:rsidP="009A3C33">
      <w:pPr>
        <w:pStyle w:val="aff4"/>
        <w:numPr>
          <w:ilvl w:val="2"/>
          <w:numId w:val="22"/>
        </w:numPr>
        <w:spacing w:after="0"/>
        <w:ind w:left="0" w:firstLine="709"/>
        <w:contextualSpacing/>
        <w:jc w:val="both"/>
      </w:pPr>
      <w:r w:rsidRPr="009A3C33">
        <w:t>Выполнить проверку ТТ в ячейке(-ах) 6-10 кВ ПС, к которым подключены указанные в данном ТЗ объекты нового строительства, на 10</w:t>
      </w:r>
      <w:r w:rsidRPr="009A3C33">
        <w:rPr>
          <w:lang w:val="en-US"/>
        </w:rPr>
        <w:t> </w:t>
      </w:r>
      <w:r w:rsidRPr="009A3C33">
        <w:t>% погрешность с учетом существующей и перспективной мощности.</w:t>
      </w:r>
    </w:p>
    <w:p w:rsidR="009A3C33" w:rsidRPr="009A3C33" w:rsidRDefault="009A3C33" w:rsidP="009A3C33">
      <w:pPr>
        <w:pStyle w:val="aff4"/>
        <w:numPr>
          <w:ilvl w:val="2"/>
          <w:numId w:val="22"/>
        </w:numPr>
        <w:spacing w:after="0"/>
        <w:ind w:left="0" w:firstLine="709"/>
        <w:contextualSpacing/>
        <w:jc w:val="both"/>
        <w:rPr>
          <w:bCs/>
          <w:iCs/>
        </w:rPr>
      </w:pPr>
      <w:r w:rsidRPr="009A3C33">
        <w:rPr>
          <w:bCs/>
          <w:iCs/>
        </w:rPr>
        <w:t>При проектировании ТП, РП предусмотреть установку стационарных сигнализаторов напряжения в ячейках типа СЭЩ-70 и аналогичных им в КРУ 6-35 кВ,</w:t>
      </w:r>
      <w:r w:rsidRPr="009A3C33">
        <w:rPr>
          <w:bCs/>
          <w:iCs/>
        </w:rPr>
        <w:br/>
        <w:t>РП 6-20 кВ, в том числе в шкафах с двухсторонним обслуживанием.</w:t>
      </w:r>
    </w:p>
    <w:p w:rsidR="009A3C33" w:rsidRPr="009A3C33" w:rsidRDefault="009A3C33" w:rsidP="009A3C33">
      <w:pPr>
        <w:pStyle w:val="aff4"/>
        <w:numPr>
          <w:ilvl w:val="2"/>
          <w:numId w:val="22"/>
        </w:numPr>
        <w:spacing w:after="0"/>
        <w:ind w:left="0" w:firstLine="709"/>
        <w:contextualSpacing/>
        <w:jc w:val="both"/>
        <w:rPr>
          <w:bCs/>
          <w:iCs/>
        </w:rPr>
      </w:pPr>
      <w:r w:rsidRPr="009A3C33">
        <w:rPr>
          <w:bCs/>
          <w:iCs/>
        </w:rPr>
        <w:t>Выполнить расчет токов к.з., предусмотреть проверку чувствительности защит.</w:t>
      </w:r>
      <w:r w:rsidRPr="009A3C33">
        <w:rPr>
          <w:bCs/>
          <w:iCs/>
        </w:rPr>
        <w:br/>
        <w:t>В случае необходимости справочно представить в проекте предложение о замене оборудования.</w:t>
      </w:r>
    </w:p>
    <w:p w:rsidR="009A3C33" w:rsidRPr="009A3C33" w:rsidRDefault="009A3C33" w:rsidP="009A3C33">
      <w:pPr>
        <w:pStyle w:val="aff4"/>
        <w:numPr>
          <w:ilvl w:val="2"/>
          <w:numId w:val="22"/>
        </w:numPr>
        <w:suppressAutoHyphens/>
        <w:spacing w:after="0"/>
        <w:ind w:left="0" w:firstLine="709"/>
        <w:jc w:val="both"/>
      </w:pPr>
      <w:r w:rsidRPr="009A3C33">
        <w:t>Основные требования к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342"/>
        <w:gridCol w:w="4962"/>
      </w:tblGrid>
      <w:tr w:rsidR="009A3C33" w:rsidRPr="009A3C33" w:rsidTr="00BE4CD9">
        <w:trPr>
          <w:trHeight w:val="20"/>
        </w:trPr>
        <w:tc>
          <w:tcPr>
            <w:tcW w:w="5203" w:type="dxa"/>
            <w:gridSpan w:val="2"/>
          </w:tcPr>
          <w:p w:rsidR="009A3C33" w:rsidRPr="009A3C33" w:rsidRDefault="009A3C33" w:rsidP="009A3C33">
            <w:pPr>
              <w:tabs>
                <w:tab w:val="num" w:pos="1276"/>
              </w:tabs>
            </w:pPr>
            <w:r w:rsidRPr="009A3C33">
              <w:t>Напряжение, кВ</w:t>
            </w:r>
          </w:p>
        </w:tc>
        <w:tc>
          <w:tcPr>
            <w:tcW w:w="4985" w:type="dxa"/>
          </w:tcPr>
          <w:p w:rsidR="009A3C33" w:rsidRPr="009A3C33" w:rsidRDefault="009A3C33" w:rsidP="009A3C33">
            <w:pPr>
              <w:tabs>
                <w:tab w:val="num" w:pos="1276"/>
              </w:tabs>
              <w:jc w:val="center"/>
            </w:pPr>
            <w:r w:rsidRPr="009A3C33">
              <w:t>6</w:t>
            </w:r>
          </w:p>
        </w:tc>
      </w:tr>
      <w:tr w:rsidR="009A3C33" w:rsidRPr="009A3C33" w:rsidTr="00BE4CD9">
        <w:trPr>
          <w:trHeight w:val="20"/>
        </w:trPr>
        <w:tc>
          <w:tcPr>
            <w:tcW w:w="5203" w:type="dxa"/>
            <w:gridSpan w:val="2"/>
          </w:tcPr>
          <w:p w:rsidR="009A3C33" w:rsidRPr="009A3C33" w:rsidRDefault="009A3C33" w:rsidP="009A3C33">
            <w:pPr>
              <w:contextualSpacing/>
              <w:jc w:val="both"/>
            </w:pPr>
            <w:r w:rsidRPr="009A3C33">
              <w:t>Протяженность КЛ, км (ориентировочно)</w:t>
            </w:r>
          </w:p>
        </w:tc>
        <w:tc>
          <w:tcPr>
            <w:tcW w:w="4985" w:type="dxa"/>
            <w:vAlign w:val="center"/>
          </w:tcPr>
          <w:p w:rsidR="009A3C33" w:rsidRPr="009A3C33" w:rsidRDefault="009A3C33" w:rsidP="009A3C33">
            <w:pPr>
              <w:tabs>
                <w:tab w:val="num" w:pos="1276"/>
              </w:tabs>
              <w:jc w:val="center"/>
            </w:pPr>
            <w:r w:rsidRPr="009A3C33">
              <w:rPr>
                <w:i/>
              </w:rPr>
              <w:t>0,35</w:t>
            </w:r>
            <w:r w:rsidRPr="009A3C33">
              <w:rPr>
                <w:bCs/>
                <w:color w:val="000000"/>
              </w:rPr>
              <w:t xml:space="preserve"> (уточнить при проектировании)</w:t>
            </w:r>
          </w:p>
        </w:tc>
      </w:tr>
      <w:tr w:rsidR="009A3C33" w:rsidRPr="009A3C33" w:rsidTr="00BE4CD9">
        <w:trPr>
          <w:trHeight w:val="20"/>
        </w:trPr>
        <w:tc>
          <w:tcPr>
            <w:tcW w:w="5203" w:type="dxa"/>
            <w:gridSpan w:val="2"/>
          </w:tcPr>
          <w:p w:rsidR="009A3C33" w:rsidRPr="009A3C33" w:rsidRDefault="009A3C33" w:rsidP="009A3C33">
            <w:pPr>
              <w:tabs>
                <w:tab w:val="num" w:pos="1276"/>
              </w:tabs>
            </w:pPr>
            <w:r w:rsidRPr="009A3C33">
              <w:t xml:space="preserve">Конструктивное исполнение </w:t>
            </w:r>
          </w:p>
        </w:tc>
        <w:tc>
          <w:tcPr>
            <w:tcW w:w="4985" w:type="dxa"/>
          </w:tcPr>
          <w:p w:rsidR="009A3C33" w:rsidRPr="009A3C33" w:rsidRDefault="009A3C33" w:rsidP="009A3C33">
            <w:pPr>
              <w:tabs>
                <w:tab w:val="num" w:pos="1276"/>
              </w:tabs>
              <w:jc w:val="center"/>
            </w:pPr>
            <w:r w:rsidRPr="009A3C33">
              <w:t xml:space="preserve">Трехфазное </w:t>
            </w:r>
          </w:p>
        </w:tc>
      </w:tr>
      <w:tr w:rsidR="009A3C33" w:rsidRPr="009A3C33" w:rsidTr="00BE4CD9">
        <w:trPr>
          <w:trHeight w:val="20"/>
        </w:trPr>
        <w:tc>
          <w:tcPr>
            <w:tcW w:w="5203" w:type="dxa"/>
            <w:gridSpan w:val="2"/>
          </w:tcPr>
          <w:p w:rsidR="009A3C33" w:rsidRPr="009A3C33" w:rsidRDefault="009A3C33" w:rsidP="009A3C33">
            <w:pPr>
              <w:tabs>
                <w:tab w:val="num" w:pos="1276"/>
              </w:tabs>
              <w:jc w:val="both"/>
            </w:pPr>
            <w:r w:rsidRPr="009A3C33">
              <w:t>Сечение жилы, кв. мм</w:t>
            </w:r>
          </w:p>
        </w:tc>
        <w:tc>
          <w:tcPr>
            <w:tcW w:w="4985" w:type="dxa"/>
          </w:tcPr>
          <w:p w:rsidR="009A3C33" w:rsidRPr="009A3C33" w:rsidRDefault="009A3C33" w:rsidP="009A3C33">
            <w:pPr>
              <w:tabs>
                <w:tab w:val="num" w:pos="1276"/>
              </w:tabs>
              <w:jc w:val="center"/>
            </w:pPr>
            <w:r w:rsidRPr="009A3C33">
              <w:rPr>
                <w:i/>
              </w:rPr>
              <w:t>50</w:t>
            </w:r>
            <w:r w:rsidRPr="009A3C33">
              <w:rPr>
                <w:bCs/>
                <w:color w:val="000000"/>
              </w:rPr>
              <w:t xml:space="preserve"> (уточнить при проектировании)</w:t>
            </w:r>
          </w:p>
        </w:tc>
      </w:tr>
      <w:tr w:rsidR="009A3C33" w:rsidRPr="009A3C33" w:rsidTr="00BE4CD9">
        <w:trPr>
          <w:trHeight w:val="20"/>
        </w:trPr>
        <w:tc>
          <w:tcPr>
            <w:tcW w:w="5203" w:type="dxa"/>
            <w:gridSpan w:val="2"/>
          </w:tcPr>
          <w:p w:rsidR="009A3C33" w:rsidRPr="009A3C33" w:rsidRDefault="009A3C33" w:rsidP="009A3C33">
            <w:pPr>
              <w:contextualSpacing/>
              <w:jc w:val="both"/>
            </w:pPr>
            <w:r w:rsidRPr="009A3C33">
              <w:t>Количество КЛ, шт.</w:t>
            </w:r>
          </w:p>
        </w:tc>
        <w:tc>
          <w:tcPr>
            <w:tcW w:w="4985" w:type="dxa"/>
            <w:vAlign w:val="center"/>
          </w:tcPr>
          <w:p w:rsidR="009A3C33" w:rsidRPr="009A3C33" w:rsidRDefault="009A3C33" w:rsidP="009A3C33">
            <w:pPr>
              <w:tabs>
                <w:tab w:val="num" w:pos="1276"/>
              </w:tabs>
              <w:jc w:val="center"/>
            </w:pPr>
            <w:r w:rsidRPr="009A3C33">
              <w:rPr>
                <w:i/>
              </w:rPr>
              <w:t>2</w:t>
            </w:r>
            <w:r w:rsidRPr="009A3C33">
              <w:rPr>
                <w:bCs/>
                <w:color w:val="000000"/>
              </w:rPr>
              <w:t xml:space="preserve"> (уточнить при проектировании)</w:t>
            </w:r>
          </w:p>
        </w:tc>
      </w:tr>
      <w:tr w:rsidR="009A3C33" w:rsidRPr="009A3C33" w:rsidTr="00BE4CD9">
        <w:trPr>
          <w:trHeight w:val="20"/>
        </w:trPr>
        <w:tc>
          <w:tcPr>
            <w:tcW w:w="5203" w:type="dxa"/>
            <w:gridSpan w:val="2"/>
          </w:tcPr>
          <w:p w:rsidR="009A3C33" w:rsidRPr="009A3C33" w:rsidRDefault="009A3C33" w:rsidP="009A3C33">
            <w:pPr>
              <w:contextualSpacing/>
              <w:jc w:val="both"/>
            </w:pPr>
            <w:r w:rsidRPr="009A3C33">
              <w:t>Количество проколов, шт. /протяженность, км (ориентировочно)</w:t>
            </w:r>
          </w:p>
        </w:tc>
        <w:tc>
          <w:tcPr>
            <w:tcW w:w="4985" w:type="dxa"/>
            <w:vAlign w:val="center"/>
          </w:tcPr>
          <w:p w:rsidR="009A3C33" w:rsidRPr="009A3C33" w:rsidRDefault="009A3C33" w:rsidP="009A3C33">
            <w:pPr>
              <w:tabs>
                <w:tab w:val="num" w:pos="1276"/>
              </w:tabs>
              <w:jc w:val="center"/>
            </w:pPr>
            <w:r w:rsidRPr="009A3C33">
              <w:rPr>
                <w:i/>
              </w:rPr>
              <w:t>1 / 0,25</w:t>
            </w:r>
            <w:r w:rsidRPr="009A3C33">
              <w:rPr>
                <w:bCs/>
                <w:color w:val="000000"/>
              </w:rPr>
              <w:t xml:space="preserve"> (уточнить при проектировании)</w:t>
            </w:r>
          </w:p>
        </w:tc>
      </w:tr>
      <w:tr w:rsidR="009A3C33" w:rsidRPr="009A3C33" w:rsidTr="00BE4CD9">
        <w:trPr>
          <w:trHeight w:val="20"/>
        </w:trPr>
        <w:tc>
          <w:tcPr>
            <w:tcW w:w="5203" w:type="dxa"/>
            <w:gridSpan w:val="2"/>
          </w:tcPr>
          <w:p w:rsidR="009A3C33" w:rsidRPr="009A3C33" w:rsidRDefault="009A3C33" w:rsidP="009A3C33">
            <w:pPr>
              <w:pStyle w:val="aff4"/>
              <w:tabs>
                <w:tab w:val="num" w:pos="1276"/>
              </w:tabs>
              <w:spacing w:after="0"/>
              <w:ind w:left="0"/>
              <w:rPr>
                <w:lang w:eastAsia="ru-RU"/>
              </w:rPr>
            </w:pPr>
            <w:r w:rsidRPr="009A3C33">
              <w:t xml:space="preserve">Материал изоляции кабеля 6-10 кВ </w:t>
            </w:r>
          </w:p>
        </w:tc>
        <w:tc>
          <w:tcPr>
            <w:tcW w:w="4985" w:type="dxa"/>
          </w:tcPr>
          <w:p w:rsidR="009A3C33" w:rsidRPr="009A3C33" w:rsidRDefault="009A3C33" w:rsidP="009A3C33">
            <w:pPr>
              <w:tabs>
                <w:tab w:val="num" w:pos="1276"/>
              </w:tabs>
              <w:jc w:val="center"/>
            </w:pPr>
            <w:r w:rsidRPr="009A3C33">
              <w:rPr>
                <w:i/>
              </w:rPr>
              <w:t xml:space="preserve">с изоляцией из сшитого полиэтилена </w:t>
            </w:r>
            <w:r w:rsidRPr="009A3C33">
              <w:rPr>
                <w:bCs/>
                <w:color w:val="000000"/>
              </w:rPr>
              <w:t>(уточнить при проектировании)</w:t>
            </w:r>
          </w:p>
        </w:tc>
      </w:tr>
      <w:tr w:rsidR="009A3C33" w:rsidRPr="009A3C33" w:rsidTr="00BE4CD9">
        <w:trPr>
          <w:trHeight w:val="20"/>
        </w:trPr>
        <w:tc>
          <w:tcPr>
            <w:tcW w:w="5203" w:type="dxa"/>
            <w:gridSpan w:val="2"/>
          </w:tcPr>
          <w:p w:rsidR="009A3C33" w:rsidRPr="009A3C33" w:rsidRDefault="009A3C33" w:rsidP="009A3C33">
            <w:pPr>
              <w:tabs>
                <w:tab w:val="num" w:pos="1276"/>
              </w:tabs>
              <w:jc w:val="both"/>
            </w:pPr>
            <w:r w:rsidRPr="009A3C33">
              <w:t>Сечение экрана, кв. мм (</w:t>
            </w:r>
            <w:r w:rsidRPr="009A3C33">
              <w:rPr>
                <w:i/>
              </w:rPr>
              <w:t>для кабеля с изоляцией из СПЭ</w:t>
            </w:r>
            <w:r w:rsidRPr="009A3C33">
              <w:t>)</w:t>
            </w:r>
          </w:p>
        </w:tc>
        <w:tc>
          <w:tcPr>
            <w:tcW w:w="4985" w:type="dxa"/>
          </w:tcPr>
          <w:p w:rsidR="009A3C33" w:rsidRPr="009A3C33" w:rsidRDefault="009A3C33" w:rsidP="009A3C33">
            <w:pPr>
              <w:tabs>
                <w:tab w:val="num" w:pos="1276"/>
              </w:tabs>
              <w:jc w:val="center"/>
              <w:rPr>
                <w:bCs/>
              </w:rPr>
            </w:pPr>
            <w:r w:rsidRPr="009A3C33">
              <w:rPr>
                <w:bCs/>
              </w:rPr>
              <w:t>определить проектом</w:t>
            </w:r>
          </w:p>
        </w:tc>
      </w:tr>
      <w:tr w:rsidR="009A3C33" w:rsidRPr="009A3C33" w:rsidTr="00BE4CD9">
        <w:trPr>
          <w:trHeight w:val="20"/>
        </w:trPr>
        <w:tc>
          <w:tcPr>
            <w:tcW w:w="5203" w:type="dxa"/>
            <w:gridSpan w:val="2"/>
          </w:tcPr>
          <w:p w:rsidR="009A3C33" w:rsidRPr="009A3C33" w:rsidRDefault="009A3C33" w:rsidP="009A3C33">
            <w:pPr>
              <w:tabs>
                <w:tab w:val="num" w:pos="1276"/>
              </w:tabs>
              <w:jc w:val="both"/>
            </w:pPr>
            <w:r w:rsidRPr="009A3C33">
              <w:t>Транспозиция экранов  (</w:t>
            </w:r>
            <w:r w:rsidRPr="009A3C33">
              <w:rPr>
                <w:i/>
              </w:rPr>
              <w:t>для кабеля с изоляцией из СПЭ</w:t>
            </w:r>
            <w:r w:rsidRPr="009A3C33">
              <w:t>)</w:t>
            </w:r>
          </w:p>
        </w:tc>
        <w:tc>
          <w:tcPr>
            <w:tcW w:w="4985" w:type="dxa"/>
          </w:tcPr>
          <w:p w:rsidR="009A3C33" w:rsidRPr="009A3C33" w:rsidRDefault="009A3C33" w:rsidP="009A3C33">
            <w:pPr>
              <w:tabs>
                <w:tab w:val="num" w:pos="1276"/>
              </w:tabs>
              <w:jc w:val="center"/>
              <w:rPr>
                <w:bCs/>
              </w:rPr>
            </w:pPr>
            <w:r w:rsidRPr="009A3C33">
              <w:rPr>
                <w:bCs/>
              </w:rPr>
              <w:t>определить проектом</w:t>
            </w:r>
          </w:p>
        </w:tc>
      </w:tr>
      <w:tr w:rsidR="009A3C33" w:rsidRPr="009A3C33" w:rsidTr="00BE4CD9">
        <w:trPr>
          <w:trHeight w:val="20"/>
        </w:trPr>
        <w:tc>
          <w:tcPr>
            <w:tcW w:w="5203" w:type="dxa"/>
            <w:gridSpan w:val="2"/>
          </w:tcPr>
          <w:p w:rsidR="009A3C33" w:rsidRPr="009A3C33" w:rsidRDefault="009A3C33" w:rsidP="009A3C33">
            <w:pPr>
              <w:tabs>
                <w:tab w:val="num" w:pos="1276"/>
              </w:tabs>
              <w:jc w:val="both"/>
            </w:pPr>
            <w:r w:rsidRPr="009A3C33">
              <w:t>Заземление экранов (</w:t>
            </w:r>
            <w:r w:rsidRPr="009A3C33">
              <w:rPr>
                <w:i/>
              </w:rPr>
              <w:t>для кабеля с изоляцией из СПЭ</w:t>
            </w:r>
            <w:r w:rsidRPr="009A3C33">
              <w:t>)</w:t>
            </w:r>
          </w:p>
        </w:tc>
        <w:tc>
          <w:tcPr>
            <w:tcW w:w="4985" w:type="dxa"/>
          </w:tcPr>
          <w:p w:rsidR="009A3C33" w:rsidRPr="009A3C33" w:rsidRDefault="009A3C33" w:rsidP="009A3C33">
            <w:pPr>
              <w:tabs>
                <w:tab w:val="num" w:pos="1276"/>
              </w:tabs>
              <w:jc w:val="center"/>
              <w:rPr>
                <w:bCs/>
              </w:rPr>
            </w:pPr>
            <w:r w:rsidRPr="009A3C33">
              <w:rPr>
                <w:bCs/>
              </w:rPr>
              <w:t>Одностороннее/двухстороннее/определить проектом</w:t>
            </w:r>
          </w:p>
        </w:tc>
      </w:tr>
      <w:tr w:rsidR="009A3C33" w:rsidRPr="009A3C33" w:rsidTr="00BE4CD9">
        <w:trPr>
          <w:trHeight w:val="20"/>
        </w:trPr>
        <w:tc>
          <w:tcPr>
            <w:tcW w:w="5203" w:type="dxa"/>
            <w:gridSpan w:val="2"/>
          </w:tcPr>
          <w:p w:rsidR="009A3C33" w:rsidRPr="009A3C33" w:rsidRDefault="009A3C33" w:rsidP="009A3C33">
            <w:pPr>
              <w:tabs>
                <w:tab w:val="num" w:pos="1276"/>
              </w:tabs>
              <w:jc w:val="both"/>
            </w:pPr>
            <w:r w:rsidRPr="009A3C33">
              <w:t xml:space="preserve">Пожаробезопасное исполнение КЛ 6-10 кВ </w:t>
            </w:r>
          </w:p>
        </w:tc>
        <w:tc>
          <w:tcPr>
            <w:tcW w:w="4985" w:type="dxa"/>
          </w:tcPr>
          <w:p w:rsidR="009A3C33" w:rsidRPr="009A3C33" w:rsidRDefault="009A3C33" w:rsidP="009A3C33">
            <w:pPr>
              <w:tabs>
                <w:tab w:val="num" w:pos="1276"/>
              </w:tabs>
              <w:jc w:val="center"/>
            </w:pPr>
            <w:r w:rsidRPr="009A3C33">
              <w:t>Нет (да при заходах в ЗРУ ПС, ТП, РП)</w:t>
            </w:r>
          </w:p>
        </w:tc>
      </w:tr>
      <w:tr w:rsidR="009A3C33" w:rsidRPr="009A3C33" w:rsidTr="00BE4CD9">
        <w:trPr>
          <w:trHeight w:val="20"/>
        </w:trPr>
        <w:tc>
          <w:tcPr>
            <w:tcW w:w="2842" w:type="dxa"/>
            <w:vMerge w:val="restart"/>
            <w:vAlign w:val="center"/>
          </w:tcPr>
          <w:p w:rsidR="009A3C33" w:rsidRPr="009A3C33" w:rsidRDefault="009A3C33" w:rsidP="009A3C33">
            <w:pPr>
              <w:tabs>
                <w:tab w:val="num" w:pos="1276"/>
              </w:tabs>
              <w:jc w:val="both"/>
            </w:pPr>
            <w:r w:rsidRPr="009A3C33">
              <w:lastRenderedPageBreak/>
              <w:t>Прокладка КЛ в трубах</w:t>
            </w:r>
          </w:p>
        </w:tc>
        <w:tc>
          <w:tcPr>
            <w:tcW w:w="2361" w:type="dxa"/>
            <w:vAlign w:val="center"/>
          </w:tcPr>
          <w:p w:rsidR="009A3C33" w:rsidRPr="009A3C33" w:rsidRDefault="009A3C33" w:rsidP="009A3C33">
            <w:pPr>
              <w:pStyle w:val="aff4"/>
              <w:tabs>
                <w:tab w:val="num" w:pos="1276"/>
              </w:tabs>
              <w:spacing w:after="0"/>
              <w:ind w:left="0"/>
              <w:rPr>
                <w:lang w:eastAsia="ru-RU"/>
              </w:rPr>
            </w:pPr>
            <w:r w:rsidRPr="009A3C33">
              <w:rPr>
                <w:lang w:eastAsia="ru-RU"/>
              </w:rPr>
              <w:t>Во всех случаях</w:t>
            </w:r>
            <w:r w:rsidRPr="009A3C33">
              <w:t>, кроме технологического присоединения потребителей до 150 кВт</w:t>
            </w:r>
          </w:p>
        </w:tc>
        <w:tc>
          <w:tcPr>
            <w:tcW w:w="4985" w:type="dxa"/>
          </w:tcPr>
          <w:p w:rsidR="009A3C33" w:rsidRPr="009A3C33" w:rsidRDefault="009A3C33" w:rsidP="009A3C33">
            <w:pPr>
              <w:pStyle w:val="aff4"/>
              <w:tabs>
                <w:tab w:val="num" w:pos="1276"/>
              </w:tabs>
              <w:spacing w:after="0"/>
              <w:ind w:left="0"/>
              <w:rPr>
                <w:bCs/>
              </w:rPr>
            </w:pPr>
            <w:r w:rsidRPr="009A3C33">
              <w:rPr>
                <w:bCs/>
              </w:rPr>
              <w:t xml:space="preserve">Согласно СТО 34.01-2.3.3-037-2020 </w:t>
            </w:r>
          </w:p>
          <w:p w:rsidR="009A3C33" w:rsidRPr="009A3C33" w:rsidRDefault="009A3C33" w:rsidP="009A3C33">
            <w:pPr>
              <w:tabs>
                <w:tab w:val="num" w:pos="1276"/>
              </w:tabs>
              <w:jc w:val="center"/>
            </w:pPr>
            <w:r w:rsidRPr="009A3C33">
              <w:rPr>
                <w:bCs/>
              </w:rPr>
              <w:t>ПАО «Россети», определить проектом</w:t>
            </w:r>
          </w:p>
        </w:tc>
      </w:tr>
      <w:tr w:rsidR="009A3C33" w:rsidRPr="009A3C33" w:rsidTr="00BE4CD9">
        <w:trPr>
          <w:trHeight w:val="20"/>
        </w:trPr>
        <w:tc>
          <w:tcPr>
            <w:tcW w:w="2842" w:type="dxa"/>
            <w:vMerge/>
          </w:tcPr>
          <w:p w:rsidR="009A3C33" w:rsidRPr="009A3C33" w:rsidRDefault="009A3C33" w:rsidP="009A3C33">
            <w:pPr>
              <w:tabs>
                <w:tab w:val="num" w:pos="1276"/>
              </w:tabs>
              <w:jc w:val="both"/>
            </w:pPr>
          </w:p>
        </w:tc>
        <w:tc>
          <w:tcPr>
            <w:tcW w:w="2361" w:type="dxa"/>
            <w:vAlign w:val="center"/>
          </w:tcPr>
          <w:p w:rsidR="009A3C33" w:rsidRPr="009A3C33" w:rsidRDefault="009A3C33" w:rsidP="009A3C33">
            <w:pPr>
              <w:pStyle w:val="aff4"/>
              <w:tabs>
                <w:tab w:val="num" w:pos="1276"/>
              </w:tabs>
              <w:spacing w:after="0"/>
              <w:ind w:left="0"/>
              <w:rPr>
                <w:lang w:eastAsia="ru-RU"/>
              </w:rPr>
            </w:pPr>
            <w:r w:rsidRPr="009A3C33">
              <w:rPr>
                <w:lang w:eastAsia="ru-RU"/>
              </w:rPr>
              <w:t>При технологическом присоединении  до 150 кВт</w:t>
            </w:r>
          </w:p>
        </w:tc>
        <w:tc>
          <w:tcPr>
            <w:tcW w:w="4985" w:type="dxa"/>
          </w:tcPr>
          <w:p w:rsidR="009A3C33" w:rsidRPr="009A3C33" w:rsidRDefault="009A3C33" w:rsidP="009A3C33">
            <w:pPr>
              <w:pStyle w:val="aff4"/>
              <w:tabs>
                <w:tab w:val="num" w:pos="1276"/>
              </w:tabs>
              <w:spacing w:after="0"/>
              <w:ind w:left="0"/>
              <w:rPr>
                <w:lang w:eastAsia="ru-RU"/>
              </w:rPr>
            </w:pPr>
            <w:r w:rsidRPr="009A3C33">
              <w:rPr>
                <w:bCs/>
                <w:color w:val="000000"/>
              </w:rPr>
              <w:t>(уточнить при проектировании)</w:t>
            </w:r>
          </w:p>
          <w:p w:rsidR="009A3C33" w:rsidRPr="009A3C33" w:rsidRDefault="009A3C33" w:rsidP="009A3C33">
            <w:pPr>
              <w:tabs>
                <w:tab w:val="num" w:pos="1276"/>
              </w:tabs>
              <w:jc w:val="center"/>
            </w:pPr>
            <w:r w:rsidRPr="009A3C33">
              <w:t>ПНД/ВПД</w:t>
            </w:r>
          </w:p>
        </w:tc>
      </w:tr>
    </w:tbl>
    <w:p w:rsidR="009A3C33" w:rsidRPr="009A3C33" w:rsidRDefault="009A3C33" w:rsidP="009A3C33">
      <w:pPr>
        <w:pStyle w:val="aff4"/>
        <w:numPr>
          <w:ilvl w:val="2"/>
          <w:numId w:val="22"/>
        </w:numPr>
        <w:suppressAutoHyphens/>
        <w:spacing w:after="0"/>
        <w:ind w:left="0" w:firstLine="709"/>
        <w:jc w:val="both"/>
      </w:pPr>
      <w:r w:rsidRPr="009A3C33">
        <w:t>Основные требования к КЛ 0,4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261"/>
      </w:tblGrid>
      <w:tr w:rsidR="009A3C33" w:rsidRPr="009A3C33" w:rsidTr="00E5543A">
        <w:tc>
          <w:tcPr>
            <w:tcW w:w="6912" w:type="dxa"/>
          </w:tcPr>
          <w:p w:rsidR="009A3C33" w:rsidRPr="009A3C33" w:rsidRDefault="009A3C33" w:rsidP="009A3C33">
            <w:pPr>
              <w:contextualSpacing/>
              <w:jc w:val="both"/>
            </w:pPr>
            <w:r w:rsidRPr="009A3C33">
              <w:t>Напряжение КЛ, кВ</w:t>
            </w:r>
          </w:p>
        </w:tc>
        <w:tc>
          <w:tcPr>
            <w:tcW w:w="3261" w:type="dxa"/>
          </w:tcPr>
          <w:p w:rsidR="009A3C33" w:rsidRPr="009A3C33" w:rsidRDefault="009A3C33" w:rsidP="009A3C33">
            <w:pPr>
              <w:contextualSpacing/>
              <w:jc w:val="center"/>
            </w:pPr>
            <w:r w:rsidRPr="009A3C33">
              <w:t>0,4</w:t>
            </w:r>
          </w:p>
        </w:tc>
      </w:tr>
      <w:tr w:rsidR="009A3C33" w:rsidRPr="009A3C33" w:rsidTr="00E5543A">
        <w:tc>
          <w:tcPr>
            <w:tcW w:w="6912" w:type="dxa"/>
          </w:tcPr>
          <w:p w:rsidR="009A3C33" w:rsidRPr="009A3C33" w:rsidRDefault="009A3C33" w:rsidP="009A3C33">
            <w:pPr>
              <w:contextualSpacing/>
              <w:jc w:val="both"/>
            </w:pPr>
            <w:r w:rsidRPr="009A3C33">
              <w:t>Протяженность КЛ, км (ориентировочно)</w:t>
            </w:r>
          </w:p>
        </w:tc>
        <w:tc>
          <w:tcPr>
            <w:tcW w:w="3261" w:type="dxa"/>
          </w:tcPr>
          <w:p w:rsidR="009A3C33" w:rsidRPr="009A3C33" w:rsidRDefault="009A3C33" w:rsidP="009A3C33">
            <w:pPr>
              <w:tabs>
                <w:tab w:val="num" w:pos="1276"/>
              </w:tabs>
              <w:jc w:val="center"/>
            </w:pPr>
            <w:r w:rsidRPr="009A3C33">
              <w:rPr>
                <w:i/>
              </w:rPr>
              <w:t>0,04</w:t>
            </w:r>
            <w:r w:rsidRPr="009A3C33">
              <w:rPr>
                <w:bCs/>
                <w:color w:val="000000"/>
              </w:rPr>
              <w:t xml:space="preserve"> (уточнить при проектировании)</w:t>
            </w:r>
          </w:p>
        </w:tc>
      </w:tr>
      <w:tr w:rsidR="009A3C33" w:rsidRPr="009A3C33" w:rsidTr="00E5543A">
        <w:tc>
          <w:tcPr>
            <w:tcW w:w="6912" w:type="dxa"/>
            <w:vAlign w:val="center"/>
          </w:tcPr>
          <w:p w:rsidR="009A3C33" w:rsidRPr="009A3C33" w:rsidRDefault="009A3C33" w:rsidP="009A3C33">
            <w:pPr>
              <w:contextualSpacing/>
            </w:pPr>
            <w:r w:rsidRPr="009A3C33">
              <w:t>Сечение токопроводящей жилы КЛ, мм</w:t>
            </w:r>
            <w:r w:rsidRPr="009A3C33">
              <w:rPr>
                <w:vertAlign w:val="superscript"/>
              </w:rPr>
              <w:t>2</w:t>
            </w:r>
          </w:p>
        </w:tc>
        <w:tc>
          <w:tcPr>
            <w:tcW w:w="3261" w:type="dxa"/>
          </w:tcPr>
          <w:p w:rsidR="009A3C33" w:rsidRPr="009A3C33" w:rsidRDefault="009A3C33" w:rsidP="009A3C33">
            <w:pPr>
              <w:tabs>
                <w:tab w:val="num" w:pos="1276"/>
              </w:tabs>
              <w:jc w:val="center"/>
            </w:pPr>
            <w:r w:rsidRPr="009A3C33">
              <w:rPr>
                <w:i/>
              </w:rPr>
              <w:t>240</w:t>
            </w:r>
            <w:r w:rsidRPr="009A3C33">
              <w:rPr>
                <w:bCs/>
                <w:color w:val="000000"/>
              </w:rPr>
              <w:t xml:space="preserve"> (уточнить при проектировании)</w:t>
            </w:r>
          </w:p>
        </w:tc>
      </w:tr>
      <w:tr w:rsidR="009A3C33" w:rsidRPr="009A3C33" w:rsidTr="00E5543A">
        <w:tc>
          <w:tcPr>
            <w:tcW w:w="6912" w:type="dxa"/>
          </w:tcPr>
          <w:p w:rsidR="009A3C33" w:rsidRPr="009A3C33" w:rsidRDefault="009A3C33" w:rsidP="009A3C33">
            <w:pPr>
              <w:contextualSpacing/>
              <w:jc w:val="both"/>
            </w:pPr>
            <w:r w:rsidRPr="009A3C33">
              <w:t>Количество КЛ, шт.</w:t>
            </w:r>
          </w:p>
        </w:tc>
        <w:tc>
          <w:tcPr>
            <w:tcW w:w="3261" w:type="dxa"/>
          </w:tcPr>
          <w:p w:rsidR="009A3C33" w:rsidRPr="009A3C33" w:rsidRDefault="009A3C33" w:rsidP="009A3C33">
            <w:pPr>
              <w:tabs>
                <w:tab w:val="num" w:pos="1276"/>
              </w:tabs>
              <w:jc w:val="center"/>
            </w:pPr>
            <w:r w:rsidRPr="009A3C33">
              <w:rPr>
                <w:i/>
              </w:rPr>
              <w:t>2</w:t>
            </w:r>
            <w:r w:rsidRPr="009A3C33">
              <w:rPr>
                <w:bCs/>
                <w:color w:val="000000"/>
              </w:rPr>
              <w:t xml:space="preserve"> (уточнить при проектировании)</w:t>
            </w:r>
          </w:p>
        </w:tc>
      </w:tr>
      <w:tr w:rsidR="009A3C33" w:rsidRPr="009A3C33" w:rsidTr="00E5543A">
        <w:tc>
          <w:tcPr>
            <w:tcW w:w="6912" w:type="dxa"/>
          </w:tcPr>
          <w:p w:rsidR="009A3C33" w:rsidRPr="009A3C33" w:rsidRDefault="009A3C33" w:rsidP="009A3C33">
            <w:pPr>
              <w:contextualSpacing/>
              <w:jc w:val="both"/>
            </w:pPr>
            <w:r w:rsidRPr="009A3C33">
              <w:t>Количество проколов, шт. /протяженность, км (ориентировочно)</w:t>
            </w:r>
          </w:p>
        </w:tc>
        <w:tc>
          <w:tcPr>
            <w:tcW w:w="3261" w:type="dxa"/>
          </w:tcPr>
          <w:p w:rsidR="009A3C33" w:rsidRPr="009A3C33" w:rsidRDefault="009A3C33" w:rsidP="009A3C33">
            <w:pPr>
              <w:tabs>
                <w:tab w:val="num" w:pos="1276"/>
              </w:tabs>
              <w:jc w:val="center"/>
            </w:pPr>
            <w:r w:rsidRPr="009A3C33">
              <w:rPr>
                <w:i/>
              </w:rPr>
              <w:t xml:space="preserve">нет </w:t>
            </w:r>
            <w:r w:rsidRPr="009A3C33">
              <w:rPr>
                <w:bCs/>
              </w:rPr>
              <w:t>(уточнить проектом)</w:t>
            </w:r>
          </w:p>
        </w:tc>
      </w:tr>
      <w:tr w:rsidR="009A3C33" w:rsidRPr="009A3C33" w:rsidTr="00E5543A">
        <w:tc>
          <w:tcPr>
            <w:tcW w:w="6912" w:type="dxa"/>
          </w:tcPr>
          <w:p w:rsidR="009A3C33" w:rsidRPr="009A3C33" w:rsidRDefault="009A3C33" w:rsidP="009A3C33">
            <w:pPr>
              <w:tabs>
                <w:tab w:val="num" w:pos="1276"/>
              </w:tabs>
              <w:contextualSpacing/>
              <w:jc w:val="both"/>
            </w:pPr>
            <w:r w:rsidRPr="009A3C33">
              <w:t>Исполнение КЛ 0,4 кВ</w:t>
            </w:r>
          </w:p>
        </w:tc>
        <w:tc>
          <w:tcPr>
            <w:tcW w:w="3261" w:type="dxa"/>
          </w:tcPr>
          <w:p w:rsidR="009A3C33" w:rsidRPr="009A3C33" w:rsidRDefault="009A3C33" w:rsidP="009A3C33">
            <w:pPr>
              <w:tabs>
                <w:tab w:val="num" w:pos="1276"/>
                <w:tab w:val="left" w:pos="1578"/>
                <w:tab w:val="center" w:pos="1734"/>
              </w:tabs>
              <w:contextualSpacing/>
              <w:jc w:val="center"/>
            </w:pPr>
            <w:r w:rsidRPr="009A3C33">
              <w:t>3-х фазное 4-х проводное</w:t>
            </w:r>
          </w:p>
        </w:tc>
      </w:tr>
      <w:tr w:rsidR="009A3C33" w:rsidRPr="009A3C33" w:rsidTr="00E5543A">
        <w:tc>
          <w:tcPr>
            <w:tcW w:w="6912" w:type="dxa"/>
          </w:tcPr>
          <w:p w:rsidR="009A3C33" w:rsidRPr="009A3C33" w:rsidRDefault="009A3C33" w:rsidP="009A3C33">
            <w:pPr>
              <w:tabs>
                <w:tab w:val="num" w:pos="1276"/>
              </w:tabs>
              <w:contextualSpacing/>
              <w:jc w:val="both"/>
            </w:pPr>
            <w:r w:rsidRPr="009A3C33">
              <w:t>Марка кабеля 0,4 кВ</w:t>
            </w:r>
          </w:p>
        </w:tc>
        <w:tc>
          <w:tcPr>
            <w:tcW w:w="3261" w:type="dxa"/>
          </w:tcPr>
          <w:p w:rsidR="009A3C33" w:rsidRPr="009A3C33" w:rsidRDefault="009A3C33" w:rsidP="009A3C33">
            <w:pPr>
              <w:pStyle w:val="aff4"/>
              <w:tabs>
                <w:tab w:val="num" w:pos="1276"/>
              </w:tabs>
              <w:spacing w:after="0"/>
              <w:ind w:left="0"/>
              <w:rPr>
                <w:lang w:eastAsia="ru-RU"/>
              </w:rPr>
            </w:pPr>
            <w:r w:rsidRPr="009A3C33">
              <w:t>АВБбШв-1 или аналог (</w:t>
            </w:r>
            <w:r w:rsidRPr="009A3C33">
              <w:rPr>
                <w:bCs/>
                <w:color w:val="000000"/>
              </w:rPr>
              <w:t>уточнить при проектировании)</w:t>
            </w:r>
          </w:p>
        </w:tc>
      </w:tr>
    </w:tbl>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bCs/>
          <w:sz w:val="24"/>
          <w:szCs w:val="24"/>
        </w:rPr>
        <w:t>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w:t>
      </w:r>
      <w:r w:rsidRPr="009A3C33">
        <w:rPr>
          <w:rFonts w:ascii="Times New Roman" w:hAnsi="Times New Roman"/>
          <w:bCs/>
          <w:sz w:val="24"/>
          <w:szCs w:val="24"/>
        </w:rPr>
        <w:br/>
        <w:t xml:space="preserve">в ТУ на пересечение, прокладку </w:t>
      </w:r>
      <w:r w:rsidRPr="009A3C33">
        <w:rPr>
          <w:rFonts w:ascii="Times New Roman" w:hAnsi="Times New Roman"/>
          <w:sz w:val="24"/>
          <w:szCs w:val="24"/>
        </w:rPr>
        <w:t>КЛ 0,4-10(6) кВ в местах пересечения с объектами транспортной и иной инфраструктуры осуществлять согласно ПУЭ, с учетом требований Оперативного указания ПАО «МРСК Центра» № ОУ-01-2013 от 27.08.2014 «О выполнении пересечений КЛ 0,4-10 кВ с объектами транспортной инфраструктуры».</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Трубы для прокладки кабелей должны соответствовать СТО</w:t>
      </w:r>
      <w:r w:rsidRPr="009A3C33">
        <w:rPr>
          <w:rFonts w:ascii="Times New Roman" w:hAnsi="Times New Roman"/>
          <w:sz w:val="24"/>
          <w:szCs w:val="24"/>
          <w:lang w:val="en-US"/>
        </w:rPr>
        <w:t> </w:t>
      </w:r>
      <w:r w:rsidRPr="009A3C33">
        <w:rPr>
          <w:rFonts w:ascii="Times New Roman" w:hAnsi="Times New Roman"/>
          <w:sz w:val="24"/>
          <w:szCs w:val="24"/>
        </w:rPr>
        <w:t>34.01-2.3.3-037-2020 ПАО «Россети» Трубы для прокладки кабельных линий напряжением выше 1 кВ.</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Предусмотреть установку предупредительных ж/б пикетов по трассе прохождения КЛ,</w:t>
      </w:r>
      <w:r w:rsidRPr="009A3C33">
        <w:rPr>
          <w:rFonts w:ascii="Times New Roman" w:hAnsi="Times New Roman"/>
          <w:sz w:val="24"/>
          <w:szCs w:val="24"/>
        </w:rPr>
        <w:br/>
        <w:t>в т.ч. на углах поворотов КЛ и местах установки соединительных муфт.</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Защиту от коммутационных и грозовых перенапряжений выполнить в соответствии</w:t>
      </w:r>
      <w:r w:rsidRPr="009A3C33">
        <w:rPr>
          <w:rFonts w:ascii="Times New Roman" w:hAnsi="Times New Roman"/>
          <w:sz w:val="24"/>
          <w:szCs w:val="24"/>
        </w:rPr>
        <w:br/>
        <w:t>с действующим изданием ПУЭ.</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При проектировании КЛ выполнить следующие расчеты:</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rPr>
      </w:pPr>
      <w:r w:rsidRPr="009A3C33">
        <w:rPr>
          <w:rFonts w:ascii="Times New Roman" w:hAnsi="Times New Roman"/>
          <w:bCs/>
          <w:sz w:val="24"/>
          <w:szCs w:val="24"/>
        </w:rPr>
        <w:t>расчет величины емкостных токов;</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rPr>
      </w:pPr>
      <w:r w:rsidRPr="009A3C33">
        <w:rPr>
          <w:rFonts w:ascii="Times New Roman" w:hAnsi="Times New Roman"/>
          <w:bCs/>
          <w:sz w:val="24"/>
          <w:szCs w:val="24"/>
        </w:rPr>
        <w:t>расчет сечения токоведущей жилы по пропускной способности и термической стойкости к токам КЗ;</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rPr>
      </w:pPr>
      <w:r w:rsidRPr="009A3C33">
        <w:rPr>
          <w:rFonts w:ascii="Times New Roman" w:hAnsi="Times New Roman"/>
          <w:bCs/>
          <w:sz w:val="24"/>
          <w:szCs w:val="24"/>
        </w:rPr>
        <w:t>проверку по падению напряжения.</w:t>
      </w:r>
    </w:p>
    <w:p w:rsidR="009A3C33" w:rsidRPr="009A3C33" w:rsidRDefault="009A3C33" w:rsidP="009A3C33">
      <w:pPr>
        <w:pStyle w:val="af2"/>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При прокладке КЛ 0,4-6 (10) кВ предусмотреть:</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защиту в соответствии с ПУЭ;</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9A3C33" w:rsidRPr="009A3C33" w:rsidRDefault="009A3C33" w:rsidP="009A3C33">
      <w:pPr>
        <w:pStyle w:val="af2"/>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Требования к проектированию кабельных линий с изоляцией из сшитого полиэтилена (далее СПЭ):</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расчет сечения токоведущей жилы по пропускной способности</w:t>
      </w:r>
      <w:r w:rsidRPr="009A3C33">
        <w:rPr>
          <w:rFonts w:ascii="Times New Roman" w:hAnsi="Times New Roman"/>
          <w:bCs/>
          <w:sz w:val="24"/>
          <w:szCs w:val="24"/>
          <w:shd w:val="clear" w:color="auto" w:fill="FFFFFF"/>
        </w:rPr>
        <w:br/>
        <w:t>и термической стойкости к токам КЗ;</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расчет сечения экрана КЛ по пропускной способности и термической стойкости</w:t>
      </w:r>
      <w:r w:rsidRPr="009A3C33">
        <w:rPr>
          <w:rFonts w:ascii="Times New Roman" w:hAnsi="Times New Roman"/>
          <w:bCs/>
          <w:sz w:val="24"/>
          <w:szCs w:val="24"/>
          <w:shd w:val="clear" w:color="auto" w:fill="FFFFFF"/>
        </w:rPr>
        <w:br/>
        <w:t>к токам КЗ;</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расчет потерь на нагрев экрана;</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lastRenderedPageBreak/>
        <w:t>метод прокладки КЛ (треугольник);</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выбор способа заземления экранов, выбор ОПН, места их установки определяются необходимостью транспозиции (ОРУ, ВЛ);</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расчет мест монтажа и количества точек транспозиции экранов (при необходимости, при соответствующем обосновании);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расчет величины сопротивления заземления шкафов транспозиции (при необходимости, при соответствующем обосновании);</w:t>
      </w:r>
    </w:p>
    <w:p w:rsidR="009A3C33" w:rsidRPr="009A3C33" w:rsidRDefault="009A3C33" w:rsidP="00190D83">
      <w:pPr>
        <w:pStyle w:val="af2"/>
        <w:numPr>
          <w:ilvl w:val="0"/>
          <w:numId w:val="23"/>
        </w:numPr>
        <w:tabs>
          <w:tab w:val="clear" w:pos="1730"/>
        </w:tabs>
        <w:spacing w:after="0" w:line="240" w:lineRule="auto"/>
        <w:ind w:left="0" w:firstLine="709"/>
        <w:jc w:val="both"/>
        <w:rPr>
          <w:rFonts w:ascii="Times New Roman" w:hAnsi="Times New Roman"/>
          <w:bCs/>
          <w:sz w:val="24"/>
          <w:szCs w:val="24"/>
          <w:shd w:val="clear" w:color="auto" w:fill="FFFFFF"/>
        </w:rPr>
      </w:pPr>
      <w:r w:rsidRPr="009A3C33">
        <w:rPr>
          <w:rFonts w:ascii="Times New Roman" w:hAnsi="Times New Roman"/>
          <w:bCs/>
          <w:sz w:val="24"/>
          <w:szCs w:val="24"/>
          <w:shd w:val="clear" w:color="auto" w:fill="FFFFFF"/>
        </w:rPr>
        <w:t>выбор шкафа транспозиции по сечению и марке кабеля.</w:t>
      </w:r>
    </w:p>
    <w:p w:rsidR="009A3C33" w:rsidRPr="009A3C33" w:rsidRDefault="009A3C33" w:rsidP="009A3C33">
      <w:pPr>
        <w:pStyle w:val="aff4"/>
        <w:numPr>
          <w:ilvl w:val="2"/>
          <w:numId w:val="22"/>
        </w:numPr>
        <w:suppressAutoHyphens/>
        <w:spacing w:after="0"/>
        <w:ind w:left="0" w:firstLine="709"/>
        <w:jc w:val="both"/>
      </w:pPr>
      <w:r w:rsidRPr="009A3C33">
        <w:t>Основные требования к КТП 10 (6)/0,4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29"/>
        <w:gridCol w:w="1896"/>
        <w:gridCol w:w="1428"/>
        <w:gridCol w:w="1701"/>
        <w:gridCol w:w="2268"/>
        <w:tblGridChange w:id="6">
          <w:tblGrid>
            <w:gridCol w:w="1809"/>
            <w:gridCol w:w="929"/>
            <w:gridCol w:w="1896"/>
            <w:gridCol w:w="1428"/>
            <w:gridCol w:w="1701"/>
            <w:gridCol w:w="2268"/>
          </w:tblGrid>
        </w:tblGridChange>
      </w:tblGrid>
      <w:tr w:rsidR="009A3C33" w:rsidRPr="009A3C33" w:rsidTr="00B31D4C">
        <w:trPr>
          <w:cantSplit/>
          <w:trHeight w:val="20"/>
          <w:tblHeader/>
        </w:trPr>
        <w:tc>
          <w:tcPr>
            <w:tcW w:w="6062" w:type="dxa"/>
            <w:gridSpan w:val="4"/>
            <w:tcBorders>
              <w:bottom w:val="single" w:sz="4" w:space="0" w:color="auto"/>
            </w:tcBorders>
            <w:shd w:val="clear" w:color="auto" w:fill="auto"/>
            <w:vAlign w:val="center"/>
          </w:tcPr>
          <w:p w:rsidR="009A3C33" w:rsidRPr="009A3C33" w:rsidRDefault="009A3C33" w:rsidP="009A3C33">
            <w:pPr>
              <w:jc w:val="center"/>
            </w:pPr>
            <w:r w:rsidRPr="009A3C33">
              <w:t>Наименование</w:t>
            </w:r>
          </w:p>
        </w:tc>
        <w:tc>
          <w:tcPr>
            <w:tcW w:w="3969" w:type="dxa"/>
            <w:gridSpan w:val="2"/>
            <w:shd w:val="clear" w:color="auto" w:fill="auto"/>
            <w:vAlign w:val="center"/>
          </w:tcPr>
          <w:p w:rsidR="009A3C33" w:rsidRPr="009A3C33" w:rsidRDefault="009A3C33" w:rsidP="009A3C33">
            <w:pPr>
              <w:jc w:val="center"/>
            </w:pPr>
            <w:r w:rsidRPr="009A3C33">
              <w:t>Параметры</w:t>
            </w:r>
          </w:p>
        </w:tc>
      </w:tr>
      <w:tr w:rsidR="009A3C33" w:rsidRPr="009A3C33" w:rsidTr="00B31D4C">
        <w:trPr>
          <w:cantSplit/>
          <w:trHeight w:val="20"/>
        </w:trPr>
        <w:tc>
          <w:tcPr>
            <w:tcW w:w="10031" w:type="dxa"/>
            <w:gridSpan w:val="6"/>
            <w:tcBorders>
              <w:bottom w:val="single" w:sz="4" w:space="0" w:color="auto"/>
            </w:tcBorders>
            <w:vAlign w:val="center"/>
          </w:tcPr>
          <w:p w:rsidR="009A3C33" w:rsidRPr="009A3C33" w:rsidRDefault="009A3C33" w:rsidP="009A3C33">
            <w:pPr>
              <w:jc w:val="center"/>
            </w:pPr>
            <w:r w:rsidRPr="009A3C33">
              <w:t>Конструктивное исполнение</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Тип КТП</w:t>
            </w:r>
          </w:p>
        </w:tc>
        <w:tc>
          <w:tcPr>
            <w:tcW w:w="3969" w:type="dxa"/>
            <w:gridSpan w:val="2"/>
            <w:vAlign w:val="center"/>
          </w:tcPr>
          <w:p w:rsidR="009A3C33" w:rsidRPr="009A3C33" w:rsidRDefault="009A3C33" w:rsidP="009A3C33">
            <w:pPr>
              <w:pStyle w:val="aff4"/>
              <w:tabs>
                <w:tab w:val="num" w:pos="1276"/>
              </w:tabs>
              <w:spacing w:after="0"/>
              <w:ind w:left="0"/>
              <w:rPr>
                <w:lang w:eastAsia="ru-RU"/>
              </w:rPr>
            </w:pPr>
            <w:r w:rsidRPr="009A3C33">
              <w:t>тупиковая</w:t>
            </w:r>
            <w:r w:rsidRPr="009A3C33">
              <w:rPr>
                <w:bCs/>
              </w:rPr>
              <w:t xml:space="preserve"> (уточнить при проектировании)</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Конструктивное исполнение КТП</w:t>
            </w:r>
          </w:p>
        </w:tc>
        <w:tc>
          <w:tcPr>
            <w:tcW w:w="3969" w:type="dxa"/>
            <w:gridSpan w:val="2"/>
            <w:vAlign w:val="center"/>
          </w:tcPr>
          <w:p w:rsidR="009A3C33" w:rsidRPr="009A3C33" w:rsidRDefault="009A3C33" w:rsidP="009A3C33">
            <w:pPr>
              <w:jc w:val="center"/>
            </w:pPr>
            <w:r w:rsidRPr="009A3C33">
              <w:t>киосковая</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Номинальное напряжение ВН/НН, кВ</w:t>
            </w:r>
          </w:p>
        </w:tc>
        <w:tc>
          <w:tcPr>
            <w:tcW w:w="3969" w:type="dxa"/>
            <w:gridSpan w:val="2"/>
            <w:vAlign w:val="center"/>
          </w:tcPr>
          <w:p w:rsidR="009A3C33" w:rsidRPr="009A3C33" w:rsidRDefault="009A3C33" w:rsidP="009A3C33">
            <w:pPr>
              <w:jc w:val="center"/>
            </w:pPr>
            <w:r w:rsidRPr="009A3C33">
              <w:t>6 / 0,4</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Климатическое исполнение и категория размещения</w:t>
            </w:r>
          </w:p>
        </w:tc>
        <w:tc>
          <w:tcPr>
            <w:tcW w:w="3969" w:type="dxa"/>
            <w:gridSpan w:val="2"/>
            <w:vAlign w:val="center"/>
          </w:tcPr>
          <w:p w:rsidR="009A3C33" w:rsidRPr="009A3C33" w:rsidRDefault="009A3C33" w:rsidP="009A3C33">
            <w:pPr>
              <w:jc w:val="center"/>
              <w:rPr>
                <w:vertAlign w:val="superscript"/>
              </w:rPr>
            </w:pPr>
            <w:r w:rsidRPr="009A3C33">
              <w:t>У1</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Степень защиты оболочки по ГОСТ 14254-96, не менее</w:t>
            </w:r>
          </w:p>
        </w:tc>
        <w:tc>
          <w:tcPr>
            <w:tcW w:w="3969" w:type="dxa"/>
            <w:gridSpan w:val="2"/>
            <w:vAlign w:val="center"/>
          </w:tcPr>
          <w:p w:rsidR="009A3C33" w:rsidRPr="009A3C33" w:rsidRDefault="009A3C33" w:rsidP="009A3C33">
            <w:pPr>
              <w:jc w:val="center"/>
            </w:pPr>
            <w:r w:rsidRPr="009A3C33">
              <w:t xml:space="preserve">не менее </w:t>
            </w:r>
            <w:r w:rsidRPr="009A3C33">
              <w:rPr>
                <w:lang w:val="en-US"/>
              </w:rPr>
              <w:t>IP</w:t>
            </w:r>
            <w:r w:rsidRPr="009A3C33">
              <w:t xml:space="preserve"> 34</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Высота установки над уровнем моря, м, не более</w:t>
            </w:r>
          </w:p>
        </w:tc>
        <w:tc>
          <w:tcPr>
            <w:tcW w:w="3969" w:type="dxa"/>
            <w:gridSpan w:val="2"/>
            <w:vAlign w:val="center"/>
          </w:tcPr>
          <w:p w:rsidR="009A3C33" w:rsidRPr="009A3C33" w:rsidRDefault="009A3C33" w:rsidP="009A3C33">
            <w:pPr>
              <w:jc w:val="center"/>
            </w:pPr>
            <w:r w:rsidRPr="009A3C33">
              <w:t>1000</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 xml:space="preserve">Трансформатор в комплекте поставки </w:t>
            </w:r>
          </w:p>
        </w:tc>
        <w:tc>
          <w:tcPr>
            <w:tcW w:w="3969" w:type="dxa"/>
            <w:gridSpan w:val="2"/>
            <w:vAlign w:val="center"/>
          </w:tcPr>
          <w:p w:rsidR="009A3C33" w:rsidRPr="009A3C33" w:rsidRDefault="009A3C33" w:rsidP="009A3C33">
            <w:pPr>
              <w:jc w:val="center"/>
            </w:pPr>
            <w:r w:rsidRPr="009A3C33">
              <w:t>да</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Количество трансформаторов</w:t>
            </w:r>
          </w:p>
        </w:tc>
        <w:tc>
          <w:tcPr>
            <w:tcW w:w="3969" w:type="dxa"/>
            <w:gridSpan w:val="2"/>
            <w:vAlign w:val="center"/>
          </w:tcPr>
          <w:p w:rsidR="009A3C33" w:rsidRPr="009A3C33" w:rsidRDefault="009A3C33" w:rsidP="009A3C33">
            <w:pPr>
              <w:jc w:val="center"/>
            </w:pPr>
            <w:r w:rsidRPr="009A3C33">
              <w:rPr>
                <w:i/>
              </w:rPr>
              <w:t>2</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Тип ввода ВН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 xml:space="preserve">кабельный </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 xml:space="preserve">Тип ввода НН </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кабельный</w:t>
            </w:r>
          </w:p>
        </w:tc>
      </w:tr>
      <w:tr w:rsidR="009A3C33" w:rsidRPr="009A3C33" w:rsidTr="00B31D4C">
        <w:trPr>
          <w:cantSplit/>
          <w:trHeight w:val="20"/>
        </w:trPr>
        <w:tc>
          <w:tcPr>
            <w:tcW w:w="2738" w:type="dxa"/>
            <w:gridSpan w:val="2"/>
            <w:vMerge w:val="restart"/>
            <w:tcBorders>
              <w:top w:val="single" w:sz="4" w:space="0" w:color="auto"/>
              <w:left w:val="single" w:sz="4" w:space="0" w:color="auto"/>
            </w:tcBorders>
            <w:vAlign w:val="center"/>
          </w:tcPr>
          <w:p w:rsidR="009A3C33" w:rsidRPr="009A3C33" w:rsidRDefault="009A3C33" w:rsidP="009A3C33">
            <w:pPr>
              <w:jc w:val="center"/>
            </w:pPr>
            <w:r w:rsidRPr="009A3C33">
              <w:t>Коридор обслуживания</w:t>
            </w:r>
          </w:p>
        </w:tc>
        <w:tc>
          <w:tcPr>
            <w:tcW w:w="3324" w:type="dxa"/>
            <w:gridSpan w:val="2"/>
            <w:tcBorders>
              <w:top w:val="single" w:sz="4" w:space="0" w:color="auto"/>
              <w:left w:val="single" w:sz="4" w:space="0" w:color="auto"/>
              <w:bottom w:val="single" w:sz="4" w:space="0" w:color="auto"/>
            </w:tcBorders>
            <w:vAlign w:val="center"/>
          </w:tcPr>
          <w:p w:rsidR="009A3C33" w:rsidRPr="009A3C33" w:rsidRDefault="009A3C33" w:rsidP="009A3C33">
            <w:r w:rsidRPr="009A3C33">
              <w:t>в РУВН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нет</w:t>
            </w:r>
          </w:p>
        </w:tc>
      </w:tr>
      <w:tr w:rsidR="009A3C33" w:rsidRPr="009A3C33" w:rsidTr="00B31D4C">
        <w:trPr>
          <w:cantSplit/>
          <w:trHeight w:val="20"/>
        </w:trPr>
        <w:tc>
          <w:tcPr>
            <w:tcW w:w="2738" w:type="dxa"/>
            <w:gridSpan w:val="2"/>
            <w:vMerge/>
            <w:tcBorders>
              <w:left w:val="single" w:sz="4" w:space="0" w:color="auto"/>
              <w:bottom w:val="single" w:sz="4" w:space="0" w:color="auto"/>
            </w:tcBorders>
            <w:vAlign w:val="center"/>
          </w:tcPr>
          <w:p w:rsidR="009A3C33" w:rsidRPr="009A3C33" w:rsidRDefault="009A3C33" w:rsidP="009A3C33"/>
        </w:tc>
        <w:tc>
          <w:tcPr>
            <w:tcW w:w="3324" w:type="dxa"/>
            <w:gridSpan w:val="2"/>
            <w:tcBorders>
              <w:top w:val="single" w:sz="4" w:space="0" w:color="auto"/>
              <w:left w:val="single" w:sz="4" w:space="0" w:color="auto"/>
              <w:bottom w:val="single" w:sz="4" w:space="0" w:color="auto"/>
            </w:tcBorders>
            <w:vAlign w:val="center"/>
          </w:tcPr>
          <w:p w:rsidR="009A3C33" w:rsidRPr="009A3C33" w:rsidRDefault="009A3C33" w:rsidP="009A3C33">
            <w:r w:rsidRPr="009A3C33">
              <w:t>в РУНН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нет</w:t>
            </w:r>
          </w:p>
        </w:tc>
      </w:tr>
      <w:tr w:rsidR="009A3C33" w:rsidRPr="009A3C33" w:rsidTr="00B31D4C">
        <w:trPr>
          <w:cantSplit/>
          <w:trHeight w:val="20"/>
        </w:trPr>
        <w:tc>
          <w:tcPr>
            <w:tcW w:w="10031" w:type="dxa"/>
            <w:gridSpan w:val="6"/>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Силовой трансформатор</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Тип трансформатора</w:t>
            </w:r>
          </w:p>
        </w:tc>
        <w:tc>
          <w:tcPr>
            <w:tcW w:w="3969" w:type="dxa"/>
            <w:gridSpan w:val="2"/>
            <w:vAlign w:val="center"/>
          </w:tcPr>
          <w:p w:rsidR="009A3C33" w:rsidRPr="009A3C33" w:rsidRDefault="009A3C33" w:rsidP="009A3C33">
            <w:pPr>
              <w:jc w:val="center"/>
            </w:pPr>
            <w:r w:rsidRPr="009A3C33">
              <w:t>масляный герметичный</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Номинальная мощность, кВА</w:t>
            </w:r>
          </w:p>
        </w:tc>
        <w:tc>
          <w:tcPr>
            <w:tcW w:w="3969" w:type="dxa"/>
            <w:gridSpan w:val="2"/>
            <w:vAlign w:val="center"/>
          </w:tcPr>
          <w:p w:rsidR="009A3C33" w:rsidRPr="009A3C33" w:rsidRDefault="009A3C33" w:rsidP="009A3C33">
            <w:pPr>
              <w:tabs>
                <w:tab w:val="num" w:pos="1276"/>
              </w:tabs>
              <w:jc w:val="center"/>
            </w:pPr>
            <w:r w:rsidRPr="009A3C33">
              <w:rPr>
                <w:i/>
              </w:rPr>
              <w:t>250</w:t>
            </w:r>
          </w:p>
        </w:tc>
      </w:tr>
      <w:tr w:rsidR="009A3C33" w:rsidRPr="009A3C33" w:rsidTr="00B31D4C">
        <w:trPr>
          <w:cantSplit/>
          <w:trHeight w:val="20"/>
        </w:trPr>
        <w:tc>
          <w:tcPr>
            <w:tcW w:w="4634" w:type="dxa"/>
            <w:gridSpan w:val="3"/>
            <w:vMerge w:val="restart"/>
            <w:tcBorders>
              <w:top w:val="single" w:sz="4" w:space="0" w:color="auto"/>
              <w:left w:val="single" w:sz="4" w:space="0" w:color="auto"/>
              <w:bottom w:val="single" w:sz="4" w:space="0" w:color="auto"/>
              <w:right w:val="single" w:sz="4" w:space="0" w:color="auto"/>
            </w:tcBorders>
            <w:vAlign w:val="center"/>
          </w:tcPr>
          <w:p w:rsidR="009A3C33" w:rsidRPr="009A3C33" w:rsidRDefault="009A3C33" w:rsidP="009A3C33">
            <w:r w:rsidRPr="009A3C33">
              <w:t>Номинальное напряжение обмоток, кВ:</w:t>
            </w:r>
          </w:p>
        </w:tc>
        <w:tc>
          <w:tcPr>
            <w:tcW w:w="1428" w:type="dxa"/>
            <w:tcBorders>
              <w:top w:val="single" w:sz="4" w:space="0" w:color="auto"/>
              <w:left w:val="single" w:sz="4" w:space="0" w:color="auto"/>
            </w:tcBorders>
            <w:vAlign w:val="center"/>
          </w:tcPr>
          <w:p w:rsidR="009A3C33" w:rsidRPr="009A3C33" w:rsidRDefault="009A3C33" w:rsidP="009A3C33">
            <w:r w:rsidRPr="009A3C33">
              <w:t>ВН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6</w:t>
            </w:r>
          </w:p>
        </w:tc>
      </w:tr>
      <w:tr w:rsidR="009A3C33" w:rsidRPr="009A3C33" w:rsidTr="00B31D4C">
        <w:trPr>
          <w:cantSplit/>
          <w:trHeight w:val="20"/>
        </w:trPr>
        <w:tc>
          <w:tcPr>
            <w:tcW w:w="4634" w:type="dxa"/>
            <w:gridSpan w:val="3"/>
            <w:vMerge/>
            <w:tcBorders>
              <w:top w:val="nil"/>
              <w:left w:val="single" w:sz="4" w:space="0" w:color="auto"/>
              <w:bottom w:val="single" w:sz="4" w:space="0" w:color="auto"/>
              <w:right w:val="single" w:sz="4" w:space="0" w:color="auto"/>
            </w:tcBorders>
            <w:vAlign w:val="center"/>
          </w:tcPr>
          <w:p w:rsidR="009A3C33" w:rsidRPr="009A3C33" w:rsidRDefault="009A3C33" w:rsidP="009A3C33"/>
        </w:tc>
        <w:tc>
          <w:tcPr>
            <w:tcW w:w="1428" w:type="dxa"/>
            <w:tcBorders>
              <w:top w:val="single" w:sz="4" w:space="0" w:color="auto"/>
              <w:left w:val="single" w:sz="4" w:space="0" w:color="auto"/>
              <w:bottom w:val="single" w:sz="4" w:space="0" w:color="auto"/>
            </w:tcBorders>
            <w:vAlign w:val="center"/>
          </w:tcPr>
          <w:p w:rsidR="009A3C33" w:rsidRPr="009A3C33" w:rsidRDefault="009A3C33" w:rsidP="009A3C33">
            <w:r w:rsidRPr="009A3C33">
              <w:t>НН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0,4</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Схема и группа соединения обмоток</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Δ/</w:t>
            </w:r>
            <w:r w:rsidRPr="009A3C33">
              <w:rPr>
                <w:lang w:val="en-US"/>
              </w:rPr>
              <w:t>Y</w:t>
            </w:r>
            <w:r w:rsidRPr="009A3C33">
              <w:t>н (</w:t>
            </w:r>
            <w:r w:rsidRPr="009A3C33">
              <w:rPr>
                <w:lang w:val="en-US"/>
              </w:rPr>
              <w:t>Y/Z</w:t>
            </w:r>
            <w:r w:rsidRPr="009A3C33">
              <w:t>н)</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Способ и диапазон регулирования на стороне ВН</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t>ПБВ</w:t>
            </w:r>
            <w:r w:rsidRPr="009A3C33">
              <w:rPr>
                <w:lang w:val="en-US"/>
              </w:rPr>
              <w:t xml:space="preserve"> </w:t>
            </w:r>
            <w:r w:rsidRPr="009A3C33">
              <w:t>±2х2,</w:t>
            </w:r>
            <w:r w:rsidRPr="009A3C33">
              <w:rPr>
                <w:lang w:val="en-US"/>
              </w:rPr>
              <w:t>5%</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right w:val="single" w:sz="4" w:space="0" w:color="auto"/>
            </w:tcBorders>
            <w:vAlign w:val="center"/>
          </w:tcPr>
          <w:p w:rsidR="009A3C33" w:rsidRPr="009A3C33" w:rsidRDefault="009A3C33" w:rsidP="009A3C33">
            <w:r w:rsidRPr="009A3C33">
              <w:t>Потери ХХ, Вт, не более</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9A3C33" w:rsidRPr="009A3C33" w:rsidRDefault="009A3C33" w:rsidP="009A3C33">
            <w:pPr>
              <w:jc w:val="center"/>
              <w:rPr>
                <w:i/>
              </w:rPr>
            </w:pPr>
            <w:r w:rsidRPr="009A3C33">
              <w:rPr>
                <w:i/>
              </w:rPr>
              <w:t>Х2, согласно стандарту</w:t>
            </w:r>
          </w:p>
          <w:p w:rsidR="009A3C33" w:rsidRPr="009A3C33" w:rsidRDefault="009A3C33" w:rsidP="009A3C33">
            <w:pPr>
              <w:jc w:val="center"/>
              <w:rPr>
                <w:rFonts w:eastAsia="Calibri"/>
                <w:lang w:eastAsia="en-US"/>
              </w:rPr>
            </w:pPr>
            <w:r w:rsidRPr="009A3C33">
              <w:rPr>
                <w:i/>
              </w:rPr>
              <w:t>СТО 34.01-3.2-011-2021</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right w:val="single" w:sz="4" w:space="0" w:color="auto"/>
            </w:tcBorders>
            <w:vAlign w:val="center"/>
          </w:tcPr>
          <w:p w:rsidR="009A3C33" w:rsidRPr="009A3C33" w:rsidRDefault="009A3C33" w:rsidP="009A3C33">
            <w:r w:rsidRPr="009A3C33">
              <w:t>Потери КЗ, Вт, не более</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9A3C33" w:rsidRPr="009A3C33" w:rsidRDefault="009A3C33" w:rsidP="009A3C33">
            <w:pPr>
              <w:jc w:val="center"/>
              <w:rPr>
                <w:i/>
              </w:rPr>
            </w:pPr>
            <w:r w:rsidRPr="009A3C33">
              <w:rPr>
                <w:i/>
              </w:rPr>
              <w:t xml:space="preserve">К2, согласно стандарту </w:t>
            </w:r>
          </w:p>
          <w:p w:rsidR="009A3C33" w:rsidRPr="009A3C33" w:rsidRDefault="009A3C33" w:rsidP="009A3C33">
            <w:pPr>
              <w:jc w:val="center"/>
              <w:rPr>
                <w:rFonts w:eastAsia="Calibri"/>
                <w:lang w:eastAsia="en-US"/>
              </w:rPr>
            </w:pPr>
            <w:r w:rsidRPr="009A3C33">
              <w:rPr>
                <w:i/>
              </w:rPr>
              <w:t>СТО 34.01-3.2-011-2021</w:t>
            </w:r>
          </w:p>
        </w:tc>
      </w:tr>
      <w:tr w:rsidR="009A3C33" w:rsidRPr="009A3C33" w:rsidTr="00B31D4C">
        <w:trPr>
          <w:cantSplit/>
          <w:trHeight w:val="20"/>
        </w:trPr>
        <w:tc>
          <w:tcPr>
            <w:tcW w:w="10031" w:type="dxa"/>
            <w:gridSpan w:val="6"/>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РУ ВН</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 xml:space="preserve">Тип защитного аппарата </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предохранитель</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Номинальный ток, А</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rPr>
                <w:i/>
              </w:rPr>
            </w:pPr>
            <w:r w:rsidRPr="009A3C33">
              <w:rPr>
                <w:i/>
              </w:rPr>
              <w:t>31,5</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Номинальный ток отключения, кА</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3C33" w:rsidRPr="009A3C33" w:rsidRDefault="009A3C33" w:rsidP="009A3C33">
            <w:pPr>
              <w:jc w:val="center"/>
            </w:pPr>
            <w:r w:rsidRPr="009A3C33">
              <w:rPr>
                <w:bCs/>
                <w:i/>
              </w:rPr>
              <w:t xml:space="preserve">12,5 </w:t>
            </w:r>
            <w:r w:rsidRPr="009A3C33">
              <w:rPr>
                <w:bCs/>
              </w:rPr>
              <w:t>(уточнить при проектировании)</w:t>
            </w:r>
          </w:p>
        </w:tc>
      </w:tr>
      <w:tr w:rsidR="009A3C33" w:rsidRPr="009A3C33" w:rsidTr="00B31D4C">
        <w:trPr>
          <w:cantSplit/>
          <w:trHeight w:val="20"/>
        </w:trPr>
        <w:tc>
          <w:tcPr>
            <w:tcW w:w="10031" w:type="dxa"/>
            <w:gridSpan w:val="6"/>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РУ НН</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Тип вводного коммутационного аппарата</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рубильник и стационарный автоматический выключатель</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Номинальный ток вводного аппарата, А</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rPr>
                <w:i/>
              </w:rPr>
              <w:t>400</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Число отходящих линий (с учетом расширения)</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rPr>
                <w:i/>
              </w:rPr>
              <w:t>2</w:t>
            </w:r>
          </w:p>
        </w:tc>
      </w:tr>
      <w:tr w:rsidR="009A3C33" w:rsidRPr="009A3C33" w:rsidTr="00B31D4C">
        <w:trPr>
          <w:cantSplit/>
          <w:trHeight w:val="20"/>
        </w:trPr>
        <w:tc>
          <w:tcPr>
            <w:tcW w:w="6062" w:type="dxa"/>
            <w:gridSpan w:val="4"/>
            <w:tcBorders>
              <w:top w:val="single" w:sz="4" w:space="0" w:color="auto"/>
              <w:left w:val="single" w:sz="4" w:space="0" w:color="auto"/>
            </w:tcBorders>
            <w:vAlign w:val="center"/>
          </w:tcPr>
          <w:p w:rsidR="009A3C33" w:rsidRPr="009A3C33" w:rsidRDefault="009A3C33" w:rsidP="009A3C33">
            <w:r w:rsidRPr="009A3C33">
              <w:t>Тип коммутационного аппарата отходящих линий</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автоматический выключатель с тепловым и электромагнитным расцепителями</w:t>
            </w:r>
            <w:r w:rsidRPr="009A3C33">
              <w:rPr>
                <w:i/>
              </w:rPr>
              <w:t xml:space="preserve"> (уточнить проектом)</w:t>
            </w:r>
          </w:p>
        </w:tc>
      </w:tr>
      <w:tr w:rsidR="009A3C33" w:rsidRPr="009A3C33" w:rsidTr="00B31D4C">
        <w:trPr>
          <w:cantSplit/>
          <w:trHeight w:val="20"/>
        </w:trPr>
        <w:tc>
          <w:tcPr>
            <w:tcW w:w="1809" w:type="dxa"/>
            <w:vMerge w:val="restart"/>
            <w:tcBorders>
              <w:top w:val="single" w:sz="4" w:space="0" w:color="auto"/>
              <w:left w:val="single" w:sz="4" w:space="0" w:color="auto"/>
            </w:tcBorders>
            <w:vAlign w:val="center"/>
          </w:tcPr>
          <w:p w:rsidR="009A3C33" w:rsidRPr="009A3C33" w:rsidRDefault="009A3C33" w:rsidP="009A3C33">
            <w:r w:rsidRPr="009A3C33">
              <w:t>Отходящие линии</w:t>
            </w:r>
          </w:p>
        </w:tc>
        <w:tc>
          <w:tcPr>
            <w:tcW w:w="4253" w:type="dxa"/>
            <w:gridSpan w:val="3"/>
            <w:tcBorders>
              <w:top w:val="single" w:sz="4" w:space="0" w:color="auto"/>
              <w:left w:val="single" w:sz="4" w:space="0" w:color="auto"/>
            </w:tcBorders>
            <w:vAlign w:val="center"/>
          </w:tcPr>
          <w:p w:rsidR="009A3C33" w:rsidRPr="009A3C33" w:rsidRDefault="009A3C33" w:rsidP="009A3C33">
            <w:r w:rsidRPr="009A3C33">
              <w:t>Номер линии</w:t>
            </w:r>
          </w:p>
        </w:tc>
        <w:tc>
          <w:tcPr>
            <w:tcW w:w="1701" w:type="dxa"/>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1</w:t>
            </w:r>
          </w:p>
        </w:tc>
        <w:tc>
          <w:tcPr>
            <w:tcW w:w="2268" w:type="dxa"/>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2</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pPr>
              <w:jc w:val="center"/>
            </w:pPr>
          </w:p>
        </w:tc>
        <w:tc>
          <w:tcPr>
            <w:tcW w:w="4253" w:type="dxa"/>
            <w:gridSpan w:val="3"/>
            <w:tcBorders>
              <w:left w:val="single" w:sz="4" w:space="0" w:color="auto"/>
              <w:bottom w:val="single" w:sz="4" w:space="0" w:color="auto"/>
            </w:tcBorders>
            <w:vAlign w:val="center"/>
          </w:tcPr>
          <w:p w:rsidR="009A3C33" w:rsidRPr="009A3C33" w:rsidRDefault="009A3C33" w:rsidP="009A3C33">
            <w:r w:rsidRPr="009A3C33">
              <w:t>Номинальный ток, А</w:t>
            </w:r>
          </w:p>
        </w:tc>
        <w:tc>
          <w:tcPr>
            <w:tcW w:w="1701" w:type="dxa"/>
            <w:tcBorders>
              <w:top w:val="single" w:sz="4" w:space="0" w:color="auto"/>
              <w:left w:val="single" w:sz="4" w:space="0" w:color="auto"/>
              <w:bottom w:val="single" w:sz="4" w:space="0" w:color="auto"/>
            </w:tcBorders>
            <w:shd w:val="clear" w:color="auto" w:fill="auto"/>
            <w:vAlign w:val="center"/>
          </w:tcPr>
          <w:p w:rsidR="009A3C33" w:rsidRPr="009A3C33" w:rsidRDefault="009A3C33" w:rsidP="009A3C33">
            <w:pPr>
              <w:jc w:val="center"/>
            </w:pPr>
            <w:r w:rsidRPr="009A3C33">
              <w:t>400</w:t>
            </w:r>
          </w:p>
        </w:tc>
        <w:tc>
          <w:tcPr>
            <w:tcW w:w="2268" w:type="dxa"/>
            <w:tcBorders>
              <w:top w:val="single" w:sz="4" w:space="0" w:color="auto"/>
              <w:left w:val="single" w:sz="4" w:space="0" w:color="auto"/>
              <w:bottom w:val="single" w:sz="4" w:space="0" w:color="auto"/>
            </w:tcBorders>
            <w:shd w:val="clear" w:color="auto" w:fill="auto"/>
            <w:vAlign w:val="center"/>
          </w:tcPr>
          <w:p w:rsidR="009A3C33" w:rsidRPr="009A3C33" w:rsidRDefault="009A3C33" w:rsidP="009A3C33">
            <w:pPr>
              <w:jc w:val="center"/>
            </w:pPr>
            <w:r w:rsidRPr="009A3C33">
              <w:t>400</w:t>
            </w:r>
          </w:p>
        </w:tc>
      </w:tr>
      <w:tr w:rsidR="009A3C33" w:rsidRPr="009A3C33" w:rsidTr="00B31D4C">
        <w:trPr>
          <w:cantSplit/>
          <w:trHeight w:val="20"/>
        </w:trPr>
        <w:tc>
          <w:tcPr>
            <w:tcW w:w="1809" w:type="dxa"/>
            <w:vMerge/>
            <w:tcBorders>
              <w:left w:val="single" w:sz="4" w:space="0" w:color="auto"/>
              <w:bottom w:val="single" w:sz="4" w:space="0" w:color="auto"/>
            </w:tcBorders>
            <w:vAlign w:val="center"/>
          </w:tcPr>
          <w:p w:rsidR="009A3C33" w:rsidRPr="009A3C33" w:rsidRDefault="009A3C33" w:rsidP="009A3C33">
            <w:pPr>
              <w:jc w:val="center"/>
            </w:pPr>
          </w:p>
        </w:tc>
        <w:tc>
          <w:tcPr>
            <w:tcW w:w="4253" w:type="dxa"/>
            <w:gridSpan w:val="3"/>
            <w:tcBorders>
              <w:left w:val="single" w:sz="4" w:space="0" w:color="auto"/>
              <w:bottom w:val="single" w:sz="4" w:space="0" w:color="auto"/>
            </w:tcBorders>
            <w:vAlign w:val="center"/>
          </w:tcPr>
          <w:p w:rsidR="009A3C33" w:rsidRPr="009A3C33" w:rsidRDefault="009A3C33" w:rsidP="009A3C33">
            <w:r w:rsidRPr="009A3C33">
              <w:t>Резерв</w:t>
            </w:r>
          </w:p>
        </w:tc>
        <w:tc>
          <w:tcPr>
            <w:tcW w:w="3969" w:type="dxa"/>
            <w:gridSpan w:val="2"/>
            <w:tcBorders>
              <w:top w:val="single" w:sz="4" w:space="0" w:color="auto"/>
              <w:left w:val="single" w:sz="4" w:space="0" w:color="auto"/>
              <w:bottom w:val="single" w:sz="4" w:space="0" w:color="auto"/>
            </w:tcBorders>
            <w:shd w:val="clear" w:color="auto" w:fill="auto"/>
            <w:vAlign w:val="center"/>
          </w:tcPr>
          <w:p w:rsidR="009A3C33" w:rsidRPr="009A3C33" w:rsidRDefault="009A3C33" w:rsidP="009A3C33">
            <w:pPr>
              <w:jc w:val="center"/>
            </w:pPr>
            <w:r w:rsidRPr="009A3C33">
              <w:t>-</w:t>
            </w:r>
          </w:p>
        </w:tc>
      </w:tr>
      <w:tr w:rsidR="009A3C33" w:rsidRPr="009A3C33" w:rsidTr="00B31D4C">
        <w:trPr>
          <w:cantSplit/>
          <w:trHeight w:val="20"/>
        </w:trPr>
        <w:tc>
          <w:tcPr>
            <w:tcW w:w="1809" w:type="dxa"/>
            <w:vMerge w:val="restart"/>
            <w:tcBorders>
              <w:top w:val="single" w:sz="4" w:space="0" w:color="auto"/>
              <w:left w:val="single" w:sz="4" w:space="0" w:color="auto"/>
            </w:tcBorders>
            <w:vAlign w:val="center"/>
          </w:tcPr>
          <w:p w:rsidR="009A3C33" w:rsidRPr="009A3C33" w:rsidRDefault="009A3C33" w:rsidP="009A3C33">
            <w:pPr>
              <w:rPr>
                <w:vertAlign w:val="superscript"/>
              </w:rPr>
            </w:pPr>
            <w:r w:rsidRPr="009A3C33">
              <w:t>Учёт в РУНН (ввод)</w:t>
            </w:r>
          </w:p>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rPr>
                <w:vertAlign w:val="superscript"/>
              </w:rPr>
            </w:pPr>
            <w:r w:rsidRPr="009A3C33">
              <w:t>счетчик электрической энергии</w:t>
            </w:r>
          </w:p>
        </w:tc>
        <w:tc>
          <w:tcPr>
            <w:tcW w:w="3969" w:type="dxa"/>
            <w:gridSpan w:val="2"/>
            <w:tcBorders>
              <w:top w:val="single" w:sz="4" w:space="0" w:color="auto"/>
              <w:left w:val="single" w:sz="4" w:space="0" w:color="auto"/>
            </w:tcBorders>
            <w:vAlign w:val="center"/>
          </w:tcPr>
          <w:p w:rsidR="009A3C33" w:rsidRPr="009A3C33" w:rsidRDefault="009A3C33" w:rsidP="009A3C33">
            <w:pPr>
              <w:jc w:val="center"/>
              <w:rPr>
                <w:b/>
              </w:rPr>
            </w:pPr>
            <w:r w:rsidRPr="009A3C33">
              <w:t xml:space="preserve"> входит в состав специализированного шкафа ТМ и АСУЭ</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трансформаторы тока 0,4 кВ</w:t>
            </w:r>
          </w:p>
        </w:tc>
        <w:tc>
          <w:tcPr>
            <w:tcW w:w="3969" w:type="dxa"/>
            <w:gridSpan w:val="2"/>
            <w:tcBorders>
              <w:left w:val="single" w:sz="4" w:space="0" w:color="auto"/>
            </w:tcBorders>
            <w:vAlign w:val="center"/>
          </w:tcPr>
          <w:p w:rsidR="009A3C33" w:rsidRPr="009A3C33" w:rsidRDefault="009A3C33" w:rsidP="009A3C33">
            <w:pPr>
              <w:jc w:val="center"/>
              <w:rPr>
                <w:b/>
              </w:rPr>
            </w:pPr>
            <w:r w:rsidRPr="009A3C33">
              <w:t>класса точности не ниже 0,5</w:t>
            </w:r>
            <w:r w:rsidRPr="009A3C33">
              <w:rPr>
                <w:lang w:val="en-US"/>
              </w:rPr>
              <w:t>S</w:t>
            </w:r>
            <w:r w:rsidRPr="009A3C33">
              <w:t>, межповерочный интервал не менее 4 лет (8 лет – при наличии на рынке трансформаторов тока с подтвержденными ресурсными испытаниями), прозрачная клеммная крышка вторичных цепей с возможностью опломбирования</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rPr>
                <w:vertAlign w:val="superscript"/>
              </w:rPr>
            </w:pPr>
            <w:r w:rsidRPr="009A3C33">
              <w:t>наличие испытательной коробки</w:t>
            </w:r>
          </w:p>
        </w:tc>
        <w:tc>
          <w:tcPr>
            <w:tcW w:w="3969" w:type="dxa"/>
            <w:gridSpan w:val="2"/>
            <w:tcBorders>
              <w:left w:val="single" w:sz="4" w:space="0" w:color="auto"/>
              <w:bottom w:val="single" w:sz="4" w:space="0" w:color="auto"/>
            </w:tcBorders>
            <w:vAlign w:val="center"/>
          </w:tcPr>
          <w:p w:rsidR="009A3C33" w:rsidRPr="009A3C33" w:rsidRDefault="009A3C33" w:rsidP="009A3C33">
            <w:pPr>
              <w:jc w:val="center"/>
            </w:pPr>
            <w:r w:rsidRPr="009A3C33">
              <w:t xml:space="preserve"> входит в состав специализированного шкафа ТМ и АСУЭ</w:t>
            </w:r>
          </w:p>
        </w:tc>
      </w:tr>
      <w:tr w:rsidR="009A3C33" w:rsidRPr="009A3C33" w:rsidTr="00B31D4C">
        <w:trPr>
          <w:cantSplit/>
          <w:trHeight w:val="20"/>
        </w:trPr>
        <w:tc>
          <w:tcPr>
            <w:tcW w:w="1809" w:type="dxa"/>
            <w:vMerge/>
            <w:tcBorders>
              <w:left w:val="single" w:sz="4" w:space="0" w:color="auto"/>
              <w:bottom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Защита от несанкционированного доступа</w:t>
            </w:r>
          </w:p>
        </w:tc>
        <w:tc>
          <w:tcPr>
            <w:tcW w:w="3969" w:type="dxa"/>
            <w:gridSpan w:val="2"/>
            <w:tcBorders>
              <w:left w:val="single" w:sz="4" w:space="0" w:color="auto"/>
              <w:bottom w:val="single" w:sz="4" w:space="0" w:color="auto"/>
            </w:tcBorders>
          </w:tcPr>
          <w:p w:rsidR="009A3C33" w:rsidRPr="009A3C33" w:rsidRDefault="009A3C33" w:rsidP="009A3C33">
            <w:pPr>
              <w:jc w:val="center"/>
            </w:pPr>
            <w:r w:rsidRPr="009A3C33">
              <w:t>Должна быть обеспечена возможность защиты цепей учета (контактные соединения, промежуточные клеммники цепей тока и напряжения, крышки клеммных колодок ТТ и ПУ) путем опломбирования контрольными пластиковыми пломбами</w:t>
            </w:r>
          </w:p>
        </w:tc>
      </w:tr>
      <w:tr w:rsidR="009A3C33" w:rsidRPr="009A3C33" w:rsidTr="00B31D4C">
        <w:trPr>
          <w:cantSplit/>
          <w:trHeight w:val="20"/>
        </w:trPr>
        <w:tc>
          <w:tcPr>
            <w:tcW w:w="1809" w:type="dxa"/>
            <w:vMerge w:val="restart"/>
            <w:tcBorders>
              <w:top w:val="single" w:sz="4" w:space="0" w:color="auto"/>
              <w:left w:val="single" w:sz="4" w:space="0" w:color="auto"/>
            </w:tcBorders>
            <w:vAlign w:val="center"/>
          </w:tcPr>
          <w:p w:rsidR="009A3C33" w:rsidRPr="009A3C33" w:rsidRDefault="009A3C33" w:rsidP="009A3C33">
            <w:r w:rsidRPr="009A3C33">
              <w:t>Учёт в РУНН (отходящие линии)</w:t>
            </w:r>
          </w:p>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Номер линии</w:t>
            </w:r>
          </w:p>
        </w:tc>
        <w:tc>
          <w:tcPr>
            <w:tcW w:w="1701" w:type="dxa"/>
            <w:tcBorders>
              <w:top w:val="single" w:sz="4" w:space="0" w:color="auto"/>
              <w:left w:val="single" w:sz="4" w:space="0" w:color="auto"/>
            </w:tcBorders>
            <w:vAlign w:val="center"/>
          </w:tcPr>
          <w:p w:rsidR="009A3C33" w:rsidRPr="009A3C33" w:rsidRDefault="009A3C33" w:rsidP="009A3C33">
            <w:pPr>
              <w:jc w:val="center"/>
              <w:rPr>
                <w:i/>
              </w:rPr>
            </w:pPr>
            <w:r w:rsidRPr="009A3C33">
              <w:rPr>
                <w:i/>
              </w:rPr>
              <w:t>1</w:t>
            </w:r>
          </w:p>
        </w:tc>
        <w:tc>
          <w:tcPr>
            <w:tcW w:w="2268" w:type="dxa"/>
            <w:tcBorders>
              <w:top w:val="single" w:sz="4" w:space="0" w:color="auto"/>
              <w:left w:val="single" w:sz="4" w:space="0" w:color="auto"/>
            </w:tcBorders>
            <w:vAlign w:val="center"/>
          </w:tcPr>
          <w:p w:rsidR="009A3C33" w:rsidRPr="009A3C33" w:rsidRDefault="009A3C33" w:rsidP="009A3C33">
            <w:pPr>
              <w:jc w:val="center"/>
              <w:rPr>
                <w:i/>
              </w:rPr>
            </w:pPr>
            <w:r w:rsidRPr="009A3C33">
              <w:rPr>
                <w:i/>
              </w:rPr>
              <w:t>2</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Резерв</w:t>
            </w:r>
          </w:p>
        </w:tc>
        <w:tc>
          <w:tcPr>
            <w:tcW w:w="3969" w:type="dxa"/>
            <w:gridSpan w:val="2"/>
            <w:tcBorders>
              <w:top w:val="single" w:sz="4" w:space="0" w:color="auto"/>
              <w:left w:val="single" w:sz="4" w:space="0" w:color="auto"/>
            </w:tcBorders>
            <w:vAlign w:val="center"/>
          </w:tcPr>
          <w:p w:rsidR="009A3C33" w:rsidRPr="009A3C33" w:rsidRDefault="009A3C33" w:rsidP="009A3C33">
            <w:pPr>
              <w:jc w:val="center"/>
            </w:pPr>
            <w:r w:rsidRPr="009A3C33">
              <w:t>-</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rPr>
                <w:vertAlign w:val="superscript"/>
              </w:rPr>
            </w:pPr>
            <w:r w:rsidRPr="009A3C33">
              <w:t>счетчик электрической энергии</w:t>
            </w:r>
          </w:p>
        </w:tc>
        <w:tc>
          <w:tcPr>
            <w:tcW w:w="3969" w:type="dxa"/>
            <w:gridSpan w:val="2"/>
            <w:tcBorders>
              <w:top w:val="single" w:sz="4" w:space="0" w:color="auto"/>
              <w:left w:val="single" w:sz="4" w:space="0" w:color="auto"/>
            </w:tcBorders>
            <w:vAlign w:val="center"/>
          </w:tcPr>
          <w:p w:rsidR="009A3C33" w:rsidRPr="009A3C33" w:rsidRDefault="009A3C33" w:rsidP="009A3C33">
            <w:pPr>
              <w:jc w:val="center"/>
            </w:pPr>
            <w:r w:rsidRPr="009A3C33">
              <w:t xml:space="preserve">Трехфазный, трансформаторного (через измерительные трансформаторы тока)/непосредственного (0,4 кВ), включения, подключение по цифровому интерфейсу к УСПД/контроллеру, входящему в шкаф ТМ и АСУЭ, соответствует требованиям </w:t>
            </w:r>
          </w:p>
          <w:p w:rsidR="009A3C33" w:rsidRPr="009A3C33" w:rsidRDefault="009A3C33" w:rsidP="009A3C33">
            <w:pPr>
              <w:jc w:val="center"/>
              <w:rPr>
                <w:b/>
              </w:rPr>
            </w:pPr>
            <w:r w:rsidRPr="009A3C33">
              <w:t>СТО 34.01-5.1-009-2021 ПАО «Россети»</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трансформаторы тока 0,4 кВ</w:t>
            </w:r>
          </w:p>
        </w:tc>
        <w:tc>
          <w:tcPr>
            <w:tcW w:w="3969" w:type="dxa"/>
            <w:gridSpan w:val="2"/>
            <w:tcBorders>
              <w:left w:val="single" w:sz="4" w:space="0" w:color="auto"/>
            </w:tcBorders>
            <w:vAlign w:val="center"/>
          </w:tcPr>
          <w:p w:rsidR="009A3C33" w:rsidRPr="009A3C33" w:rsidRDefault="009A3C33" w:rsidP="009A3C33">
            <w:pPr>
              <w:jc w:val="center"/>
              <w:rPr>
                <w:b/>
              </w:rPr>
            </w:pPr>
            <w:r w:rsidRPr="009A3C33">
              <w:t>класса точности не ниже 0,5</w:t>
            </w:r>
            <w:r w:rsidRPr="009A3C33">
              <w:rPr>
                <w:lang w:val="en-US"/>
              </w:rPr>
              <w:t>S</w:t>
            </w:r>
            <w:r w:rsidRPr="009A3C33">
              <w:t>, межповерочный интервал не менее 4 лет (8 лет – при наличии на рынке трансформаторов тока с подтвержденными ресурсными испытаниями), прозрачная клеммная крышка вторичных цепей с возможностью опломбирования</w:t>
            </w:r>
          </w:p>
        </w:tc>
      </w:tr>
      <w:tr w:rsidR="009A3C33" w:rsidRPr="009A3C33" w:rsidTr="00B31D4C">
        <w:trPr>
          <w:cantSplit/>
          <w:trHeight w:val="20"/>
        </w:trPr>
        <w:tc>
          <w:tcPr>
            <w:tcW w:w="1809" w:type="dxa"/>
            <w:vMerge/>
            <w:tcBorders>
              <w:left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rPr>
                <w:vertAlign w:val="superscript"/>
              </w:rPr>
            </w:pPr>
            <w:r w:rsidRPr="009A3C33">
              <w:t>наличие испытательной коробки</w:t>
            </w:r>
          </w:p>
        </w:tc>
        <w:tc>
          <w:tcPr>
            <w:tcW w:w="3969" w:type="dxa"/>
            <w:gridSpan w:val="2"/>
            <w:tcBorders>
              <w:left w:val="single" w:sz="4" w:space="0" w:color="auto"/>
              <w:bottom w:val="single" w:sz="4" w:space="0" w:color="auto"/>
            </w:tcBorders>
            <w:vAlign w:val="center"/>
          </w:tcPr>
          <w:p w:rsidR="009A3C33" w:rsidRPr="009A3C33" w:rsidRDefault="009A3C33" w:rsidP="009A3C33">
            <w:pPr>
              <w:jc w:val="center"/>
            </w:pPr>
            <w:r w:rsidRPr="009A3C33">
              <w:t>да</w:t>
            </w:r>
          </w:p>
        </w:tc>
      </w:tr>
      <w:tr w:rsidR="009A3C33" w:rsidRPr="009A3C33" w:rsidTr="00B31D4C">
        <w:trPr>
          <w:cantSplit/>
          <w:trHeight w:val="20"/>
        </w:trPr>
        <w:tc>
          <w:tcPr>
            <w:tcW w:w="1809" w:type="dxa"/>
            <w:vMerge/>
            <w:tcBorders>
              <w:left w:val="single" w:sz="4" w:space="0" w:color="auto"/>
              <w:bottom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r w:rsidRPr="009A3C33">
              <w:t>Защита от несанкционированного доступа</w:t>
            </w:r>
          </w:p>
        </w:tc>
        <w:tc>
          <w:tcPr>
            <w:tcW w:w="3969" w:type="dxa"/>
            <w:gridSpan w:val="2"/>
            <w:tcBorders>
              <w:left w:val="single" w:sz="4" w:space="0" w:color="auto"/>
              <w:bottom w:val="single" w:sz="4" w:space="0" w:color="auto"/>
            </w:tcBorders>
          </w:tcPr>
          <w:p w:rsidR="009A3C33" w:rsidRPr="009A3C33" w:rsidRDefault="009A3C33" w:rsidP="009A3C33">
            <w:pPr>
              <w:jc w:val="center"/>
            </w:pPr>
            <w:r w:rsidRPr="009A3C33">
              <w:t>Должна быть обеспечена возможность защиты цепей учета (контактные соединения, промежуточные клеммники цепей тока и напряжения, крышки клеммных колодок ТТ и ПУ) путем опломбирования контрольными пластиковыми пломбами</w:t>
            </w:r>
          </w:p>
        </w:tc>
      </w:tr>
      <w:tr w:rsidR="009A3C33" w:rsidRPr="009A3C33" w:rsidTr="00B31D4C">
        <w:trPr>
          <w:cantSplit/>
          <w:trHeight w:val="20"/>
        </w:trPr>
        <w:tc>
          <w:tcPr>
            <w:tcW w:w="1809" w:type="dxa"/>
            <w:vMerge w:val="restart"/>
            <w:tcBorders>
              <w:top w:val="single" w:sz="4" w:space="0" w:color="auto"/>
              <w:left w:val="single" w:sz="4" w:space="0" w:color="auto"/>
            </w:tcBorders>
            <w:vAlign w:val="center"/>
          </w:tcPr>
          <w:p w:rsidR="009A3C33" w:rsidRPr="009A3C33" w:rsidRDefault="009A3C33" w:rsidP="009A3C33">
            <w:r w:rsidRPr="009A3C33">
              <w:t>Требование к АСТУ (АСУЭ и ТМ)</w:t>
            </w:r>
          </w:p>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pStyle w:val="af2"/>
              <w:spacing w:after="0" w:line="240" w:lineRule="auto"/>
              <w:ind w:left="33"/>
              <w:jc w:val="both"/>
              <w:rPr>
                <w:rFonts w:ascii="Times New Roman" w:hAnsi="Times New Roman"/>
                <w:sz w:val="24"/>
                <w:szCs w:val="24"/>
                <w:vertAlign w:val="superscript"/>
              </w:rPr>
            </w:pPr>
            <w:r w:rsidRPr="009A3C33">
              <w:rPr>
                <w:rFonts w:ascii="Times New Roman" w:hAnsi="Times New Roman"/>
                <w:sz w:val="24"/>
                <w:szCs w:val="24"/>
              </w:rPr>
              <w:t>Во всех случаях, кроме присоединения потребителей до 150 кВт</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pStyle w:val="af2"/>
              <w:spacing w:after="0" w:line="240" w:lineRule="auto"/>
              <w:ind w:left="33"/>
              <w:jc w:val="both"/>
              <w:rPr>
                <w:rFonts w:ascii="Times New Roman" w:hAnsi="Times New Roman"/>
                <w:sz w:val="24"/>
                <w:szCs w:val="24"/>
              </w:rPr>
            </w:pPr>
            <w:r w:rsidRPr="009A3C33">
              <w:rPr>
                <w:rFonts w:ascii="Times New Roman" w:hAnsi="Times New Roman"/>
                <w:sz w:val="24"/>
                <w:szCs w:val="24"/>
              </w:rPr>
              <w:t xml:space="preserve">Установка шкафа ТМ и АСУЭ в комплекте: 3ф. прибор(ы) учета (ПУ) на вводе (ах) 0,4 кВ (должен соответствовать требованиям СТО 34.01-5.1-009-2021) с интерфейсом RS-485, модуль или модули ввода дискретных сигналов (телесигнализации), испытательная коробка, УСПД/контроллер с GSM-модемом (функции ТМ и АСУЭ, должен соответствовать требованиям СТО 34.01-5.1-010-2021), источник резервного питания на базе ионисторов, обеспечивающий автономность работы не менее 3-х минут. </w:t>
            </w:r>
          </w:p>
          <w:p w:rsidR="009A3C33" w:rsidRPr="009A3C33" w:rsidRDefault="009A3C33" w:rsidP="009A3C33">
            <w:pPr>
              <w:keepNext/>
              <w:widowControl w:val="0"/>
              <w:jc w:val="both"/>
              <w:rPr>
                <w:vertAlign w:val="superscript"/>
              </w:rPr>
            </w:pPr>
            <w:r w:rsidRPr="009A3C33">
              <w:t>Характеристики контроллера и модуля ввода дискретных сигналов определяются в зависимости от необходимого объема сбора телеметрической информации в соответствии с требованиями Методических указаний по автоматизации распределительных воздушных электрических сетей 6-10 кВ и оборудованию устройствами телеметрии ТП 6-10/0,4 кВ ПАО «МРСК Центра» (МИ БП 11/07-01/2020).</w:t>
            </w:r>
          </w:p>
        </w:tc>
      </w:tr>
      <w:tr w:rsidR="009A3C33" w:rsidRPr="009A3C33" w:rsidTr="00B31D4C">
        <w:trPr>
          <w:cantSplit/>
          <w:trHeight w:val="20"/>
        </w:trPr>
        <w:tc>
          <w:tcPr>
            <w:tcW w:w="1809" w:type="dxa"/>
            <w:vMerge/>
            <w:tcBorders>
              <w:left w:val="single" w:sz="4" w:space="0" w:color="auto"/>
              <w:bottom w:val="single" w:sz="4" w:space="0" w:color="auto"/>
            </w:tcBorders>
            <w:vAlign w:val="center"/>
          </w:tcPr>
          <w:p w:rsidR="009A3C33" w:rsidRPr="009A3C33" w:rsidRDefault="009A3C33" w:rsidP="009A3C33"/>
        </w:tc>
        <w:tc>
          <w:tcPr>
            <w:tcW w:w="4253" w:type="dxa"/>
            <w:gridSpan w:val="3"/>
            <w:tcBorders>
              <w:top w:val="single" w:sz="4" w:space="0" w:color="auto"/>
              <w:left w:val="single" w:sz="4" w:space="0" w:color="auto"/>
              <w:bottom w:val="single" w:sz="4" w:space="0" w:color="auto"/>
            </w:tcBorders>
            <w:vAlign w:val="center"/>
          </w:tcPr>
          <w:p w:rsidR="009A3C33" w:rsidRPr="009A3C33" w:rsidRDefault="009A3C33" w:rsidP="009A3C33">
            <w:pPr>
              <w:pStyle w:val="af2"/>
              <w:spacing w:after="0" w:line="240" w:lineRule="auto"/>
              <w:ind w:left="33"/>
              <w:jc w:val="both"/>
              <w:rPr>
                <w:rFonts w:ascii="Times New Roman" w:hAnsi="Times New Roman"/>
                <w:sz w:val="24"/>
                <w:szCs w:val="24"/>
              </w:rPr>
            </w:pPr>
            <w:r w:rsidRPr="009A3C33">
              <w:rPr>
                <w:rFonts w:ascii="Times New Roman" w:hAnsi="Times New Roman"/>
                <w:sz w:val="24"/>
                <w:szCs w:val="24"/>
              </w:rPr>
              <w:t>При присоединении потребителей до 150 кВт</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both"/>
              <w:rPr>
                <w:rFonts w:eastAsia="Calibri"/>
                <w:bCs/>
                <w:lang w:eastAsia="en-US"/>
              </w:rPr>
            </w:pPr>
            <w:r w:rsidRPr="009A3C33">
              <w:rPr>
                <w:rFonts w:eastAsia="Calibri"/>
                <w:bCs/>
                <w:lang w:eastAsia="en-US"/>
              </w:rPr>
              <w:t xml:space="preserve">Вводной прибор(ы) технического учета РУ 0,4 кВ </w:t>
            </w:r>
            <w:r w:rsidRPr="009A3C33">
              <w:t>должен соответствовать требованиям СТО 34.01-5.1-009-2021</w:t>
            </w:r>
            <w:r w:rsidRPr="009A3C33">
              <w:rPr>
                <w:rFonts w:eastAsia="Calibri"/>
                <w:bCs/>
                <w:lang w:eastAsia="en-US"/>
              </w:rPr>
              <w:t xml:space="preserve"> (данные учёта э/э в ИВК ВУ и АСТУ) с источником резервного питания от </w:t>
            </w:r>
            <w:r w:rsidRPr="009A3C33">
              <w:t>на базе ионисторов, обеспечивающим автономность работы не менее 3-х минут</w:t>
            </w:r>
            <w:r w:rsidRPr="009A3C33">
              <w:rPr>
                <w:rFonts w:eastAsia="Calibri"/>
                <w:bCs/>
                <w:lang w:eastAsia="en-US"/>
              </w:rPr>
              <w:t>;</w:t>
            </w:r>
          </w:p>
          <w:p w:rsidR="009A3C33" w:rsidRPr="009A3C33" w:rsidRDefault="009A3C33" w:rsidP="009A3C33">
            <w:pPr>
              <w:jc w:val="both"/>
              <w:rPr>
                <w:rFonts w:eastAsia="Calibri"/>
                <w:bCs/>
                <w:lang w:eastAsia="en-US"/>
              </w:rPr>
            </w:pPr>
            <w:r w:rsidRPr="009A3C33">
              <w:rPr>
                <w:rFonts w:eastAsia="Calibri"/>
                <w:bCs/>
                <w:lang w:eastAsia="en-US"/>
              </w:rPr>
              <w:t>Требования к ПУ в части ТМ:</w:t>
            </w:r>
          </w:p>
          <w:p w:rsidR="009A3C33" w:rsidRPr="009A3C33" w:rsidRDefault="009A3C33" w:rsidP="009A3C33">
            <w:pPr>
              <w:jc w:val="both"/>
              <w:rPr>
                <w:rFonts w:eastAsia="Calibri"/>
                <w:bCs/>
                <w:lang w:eastAsia="en-US"/>
              </w:rPr>
            </w:pPr>
            <w:r w:rsidRPr="009A3C33">
              <w:rPr>
                <w:rFonts w:eastAsia="Calibri"/>
                <w:bCs/>
                <w:lang w:eastAsia="en-US"/>
              </w:rPr>
              <w:t>Передача данных ТМ в протоколе МЭК 60870-5-104</w:t>
            </w:r>
          </w:p>
          <w:p w:rsidR="009A3C33" w:rsidRPr="009A3C33" w:rsidRDefault="009A3C33" w:rsidP="009A3C33">
            <w:pPr>
              <w:jc w:val="both"/>
              <w:rPr>
                <w:rFonts w:eastAsia="Calibri"/>
                <w:bCs/>
                <w:lang w:eastAsia="en-US"/>
              </w:rPr>
            </w:pPr>
            <w:r w:rsidRPr="009A3C33">
              <w:rPr>
                <w:rFonts w:eastAsia="Calibri"/>
                <w:bCs/>
                <w:lang w:eastAsia="en-US"/>
              </w:rPr>
              <w:t>Контроль наличия напряжения на вводе 0,4 кВ (1 ТС). Контроль открытия двери шкафа со счетчиком/отсека АСУЭ (при наличии) и дверей КТП (1 обобщенный ТС).</w:t>
            </w:r>
          </w:p>
          <w:p w:rsidR="009A3C33" w:rsidRPr="009A3C33" w:rsidRDefault="009A3C33" w:rsidP="009A3C33">
            <w:pPr>
              <w:jc w:val="both"/>
              <w:rPr>
                <w:rFonts w:eastAsia="Calibri"/>
                <w:bCs/>
                <w:lang w:eastAsia="en-US"/>
              </w:rPr>
            </w:pPr>
            <w:r w:rsidRPr="009A3C33">
              <w:rPr>
                <w:rFonts w:eastAsia="Calibri"/>
                <w:bCs/>
                <w:lang w:eastAsia="en-US"/>
              </w:rPr>
              <w:t>Телеизмерения текущих параметров Ia, Ib, Ic, Ua, Ub, Uc, Uср, P, Q.</w:t>
            </w:r>
          </w:p>
          <w:p w:rsidR="009A3C33" w:rsidRPr="009A3C33" w:rsidRDefault="009A3C33" w:rsidP="009A3C33">
            <w:pPr>
              <w:jc w:val="both"/>
              <w:rPr>
                <w:rFonts w:eastAsia="Calibri"/>
                <w:bCs/>
                <w:lang w:eastAsia="en-US"/>
              </w:rPr>
            </w:pPr>
          </w:p>
          <w:p w:rsidR="009A3C33" w:rsidRPr="009A3C33" w:rsidRDefault="009A3C33" w:rsidP="009A3C33">
            <w:pPr>
              <w:jc w:val="both"/>
              <w:rPr>
                <w:rFonts w:eastAsia="Calibri"/>
                <w:bCs/>
                <w:lang w:eastAsia="en-US"/>
              </w:rPr>
            </w:pPr>
            <w:r w:rsidRPr="009A3C33">
              <w:rPr>
                <w:rFonts w:eastAsia="Calibri"/>
                <w:bCs/>
                <w:lang w:eastAsia="en-US"/>
              </w:rPr>
              <w:t>Прибор коммерческого учета при наличии границы балансовой принадлежности в ТП (данные учёта э/э в ИВК)</w:t>
            </w:r>
            <w:r w:rsidRPr="009A3C33">
              <w:t xml:space="preserve"> должен соответствовать требованиям СТО 34.01-5.1-009-2021</w:t>
            </w:r>
            <w:r w:rsidRPr="009A3C33">
              <w:rPr>
                <w:rFonts w:eastAsia="Calibri"/>
                <w:bCs/>
                <w:lang w:eastAsia="en-US"/>
              </w:rPr>
              <w:t>.</w:t>
            </w:r>
          </w:p>
          <w:p w:rsidR="009A3C33" w:rsidRPr="009A3C33" w:rsidRDefault="009A3C33" w:rsidP="009A3C33">
            <w:pPr>
              <w:jc w:val="both"/>
              <w:rPr>
                <w:rFonts w:eastAsia="Calibri"/>
                <w:bCs/>
                <w:lang w:eastAsia="en-US"/>
              </w:rPr>
            </w:pP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 xml:space="preserve">Тип АСУЭ филиала </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center"/>
            </w:pPr>
            <w:r w:rsidRPr="009A3C33">
              <w:t>ПО «Пирамида-сети»</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lastRenderedPageBreak/>
              <w:t>Категория значимости объектов КИИ</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both"/>
            </w:pPr>
            <w:r w:rsidRPr="009A3C33">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9A3C33" w:rsidRPr="009A3C33" w:rsidTr="00B31D4C">
        <w:trPr>
          <w:cantSplit/>
          <w:trHeight w:val="20"/>
        </w:trPr>
        <w:tc>
          <w:tcPr>
            <w:tcW w:w="6062" w:type="dxa"/>
            <w:gridSpan w:val="4"/>
            <w:tcBorders>
              <w:top w:val="single" w:sz="4" w:space="0" w:color="auto"/>
              <w:left w:val="single" w:sz="4" w:space="0" w:color="auto"/>
              <w:bottom w:val="single" w:sz="4" w:space="0" w:color="auto"/>
            </w:tcBorders>
            <w:vAlign w:val="center"/>
          </w:tcPr>
          <w:p w:rsidR="009A3C33" w:rsidRPr="009A3C33" w:rsidRDefault="009A3C33" w:rsidP="009A3C33">
            <w:r w:rsidRPr="009A3C33">
              <w:t>Требования к информационной безопасности</w:t>
            </w:r>
          </w:p>
        </w:tc>
        <w:tc>
          <w:tcPr>
            <w:tcW w:w="3969" w:type="dxa"/>
            <w:gridSpan w:val="2"/>
            <w:tcBorders>
              <w:top w:val="single" w:sz="4" w:space="0" w:color="auto"/>
              <w:left w:val="single" w:sz="4" w:space="0" w:color="auto"/>
              <w:bottom w:val="single" w:sz="4" w:space="0" w:color="auto"/>
            </w:tcBorders>
            <w:vAlign w:val="center"/>
          </w:tcPr>
          <w:p w:rsidR="009A3C33" w:rsidRPr="009A3C33" w:rsidRDefault="009A3C33" w:rsidP="009A3C33">
            <w:pPr>
              <w:jc w:val="both"/>
            </w:pPr>
            <w:r w:rsidRPr="009A3C33">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bl>
    <w:p w:rsidR="009A3C33" w:rsidRPr="009A3C33" w:rsidRDefault="009A3C33" w:rsidP="009A3C33">
      <w:pPr>
        <w:pStyle w:val="aff4"/>
        <w:numPr>
          <w:ilvl w:val="2"/>
          <w:numId w:val="22"/>
        </w:numPr>
        <w:suppressAutoHyphens/>
        <w:spacing w:after="0"/>
        <w:ind w:left="0" w:firstLine="709"/>
        <w:jc w:val="both"/>
      </w:pPr>
      <w:r w:rsidRPr="009A3C33">
        <w:t>Телемеханизация (наблюдаемость КТП).</w:t>
      </w:r>
    </w:p>
    <w:p w:rsidR="009A3C33" w:rsidRPr="009A3C33" w:rsidRDefault="009A3C33" w:rsidP="009A3C33">
      <w:pPr>
        <w:ind w:firstLine="709"/>
        <w:jc w:val="both"/>
        <w:rPr>
          <w:bCs/>
        </w:rPr>
      </w:pPr>
      <w:r w:rsidRPr="009A3C33">
        <w:rPr>
          <w:bCs/>
        </w:rPr>
        <w:t>В КТП предусмотреть дистанционный контроль наличия напряжения на секциях шин</w:t>
      </w:r>
      <w:r w:rsidRPr="009A3C33">
        <w:rPr>
          <w:bCs/>
        </w:rPr>
        <w:br/>
        <w:t>и отходящих линиях 0,4 кВ с передачей данных телемеханики - телесигнализации (далее – ТМ) в диспетчерский пункт.</w:t>
      </w:r>
    </w:p>
    <w:p w:rsidR="009A3C33" w:rsidRPr="009A3C33" w:rsidRDefault="009A3C33" w:rsidP="009A3C33">
      <w:pPr>
        <w:ind w:firstLine="709"/>
        <w:jc w:val="both"/>
        <w:rPr>
          <w:bCs/>
        </w:rPr>
      </w:pPr>
      <w:r w:rsidRPr="009A3C33">
        <w:rPr>
          <w:bCs/>
        </w:rPr>
        <w:t>В КТП предусмотреть сигнал («сухой контакт») открытия любой входной двери</w:t>
      </w:r>
      <w:r w:rsidRPr="009A3C33">
        <w:rPr>
          <w:bCs/>
        </w:rPr>
        <w:br/>
        <w:t>с подключением к устройству контроля для передачи в диспетчерский пункт.</w:t>
      </w:r>
    </w:p>
    <w:p w:rsidR="009A3C33" w:rsidRPr="009A3C33" w:rsidRDefault="009A3C33" w:rsidP="009A3C33">
      <w:pPr>
        <w:ind w:firstLine="709"/>
        <w:jc w:val="both"/>
        <w:rPr>
          <w:bCs/>
        </w:rPr>
      </w:pPr>
      <w:r w:rsidRPr="009A3C33">
        <w:rPr>
          <w:bCs/>
        </w:rPr>
        <w:t>Передача данных ТМ должна быть организована в ОИК ЦУС филиала ПАО «Россети Центр» - «Белгородэнерго» посредством GSM-сети.</w:t>
      </w:r>
    </w:p>
    <w:p w:rsidR="009A3C33" w:rsidRPr="009A3C33" w:rsidRDefault="009A3C33" w:rsidP="009A3C33">
      <w:pPr>
        <w:ind w:firstLine="709"/>
        <w:jc w:val="both"/>
        <w:rPr>
          <w:bCs/>
        </w:rPr>
      </w:pPr>
      <w:r w:rsidRPr="009A3C33">
        <w:rPr>
          <w:bCs/>
        </w:rPr>
        <w:t>Протокол передачи данных согласовать с филиалом ПАО «Россети Центр» - «Белгородэнерго».</w:t>
      </w:r>
    </w:p>
    <w:p w:rsidR="009A3C33" w:rsidRPr="009A3C33" w:rsidRDefault="009A3C33" w:rsidP="009A3C33">
      <w:pPr>
        <w:ind w:firstLine="709"/>
        <w:jc w:val="both"/>
        <w:rPr>
          <w:bCs/>
        </w:rPr>
      </w:pPr>
      <w:r w:rsidRPr="009A3C33">
        <w:rPr>
          <w:bCs/>
        </w:rPr>
        <w:t>Перечень контролируемых и передаваемых сигналов в диспетчерский пункт согласовать с филиалом ПАО «Россети Центр» - «Белгородэнерго».</w:t>
      </w:r>
    </w:p>
    <w:p w:rsidR="009A3C33" w:rsidRPr="009A3C33" w:rsidRDefault="009A3C33" w:rsidP="009A3C33">
      <w:pPr>
        <w:ind w:firstLine="709"/>
        <w:jc w:val="both"/>
        <w:rPr>
          <w:bCs/>
        </w:rPr>
      </w:pPr>
      <w:r w:rsidRPr="009A3C33">
        <w:rPr>
          <w:bCs/>
        </w:rPr>
        <w:lastRenderedPageBreak/>
        <w:t>Требования к размещению устройств контроля в КТП:</w:t>
      </w:r>
    </w:p>
    <w:p w:rsidR="009A3C33" w:rsidRPr="009A3C33" w:rsidRDefault="009A3C33" w:rsidP="00190D83">
      <w:pPr>
        <w:numPr>
          <w:ilvl w:val="0"/>
          <w:numId w:val="84"/>
        </w:numPr>
        <w:ind w:left="0" w:firstLine="709"/>
        <w:jc w:val="both"/>
        <w:rPr>
          <w:bCs/>
        </w:rPr>
      </w:pPr>
      <w:r w:rsidRPr="009A3C33">
        <w:rPr>
          <w:bCs/>
        </w:rPr>
        <w:t>должно быть размещено в пластиковом или металлическом корпусе, покрытие металлического шкафа – порошковая краска;</w:t>
      </w:r>
    </w:p>
    <w:p w:rsidR="009A3C33" w:rsidRPr="009A3C33" w:rsidRDefault="009A3C33" w:rsidP="00190D83">
      <w:pPr>
        <w:numPr>
          <w:ilvl w:val="0"/>
          <w:numId w:val="84"/>
        </w:numPr>
        <w:ind w:left="0" w:firstLine="709"/>
        <w:jc w:val="both"/>
        <w:rPr>
          <w:bCs/>
        </w:rPr>
      </w:pPr>
      <w:r w:rsidRPr="009A3C33">
        <w:rPr>
          <w:bCs/>
        </w:rPr>
        <w:t>место размещения должно обеспечивать безопасное обслуживание устройства;</w:t>
      </w:r>
    </w:p>
    <w:p w:rsidR="009A3C33" w:rsidRPr="009A3C33" w:rsidRDefault="009A3C33" w:rsidP="00190D83">
      <w:pPr>
        <w:numPr>
          <w:ilvl w:val="0"/>
          <w:numId w:val="84"/>
        </w:numPr>
        <w:ind w:left="0" w:firstLine="709"/>
        <w:jc w:val="both"/>
        <w:rPr>
          <w:bCs/>
        </w:rPr>
      </w:pPr>
      <w:r w:rsidRPr="009A3C33">
        <w:rPr>
          <w:bCs/>
        </w:rPr>
        <w:t>все металлические нетоковедущие части должны быть соединены с общим контуром электрического заземления;</w:t>
      </w:r>
    </w:p>
    <w:p w:rsidR="009A3C33" w:rsidRPr="009A3C33" w:rsidRDefault="009A3C33" w:rsidP="00190D83">
      <w:pPr>
        <w:numPr>
          <w:ilvl w:val="0"/>
          <w:numId w:val="84"/>
        </w:numPr>
        <w:ind w:left="0" w:firstLine="709"/>
        <w:jc w:val="both"/>
        <w:rPr>
          <w:bCs/>
        </w:rPr>
      </w:pPr>
      <w:r w:rsidRPr="009A3C33">
        <w:rPr>
          <w:bCs/>
        </w:rPr>
        <w:t>питание устройства контроля должно быть организовано от отдельного автоматического выключателя.</w:t>
      </w:r>
    </w:p>
    <w:p w:rsidR="009A3C33" w:rsidRPr="009A3C33" w:rsidRDefault="009A3C33" w:rsidP="009A3C33">
      <w:pPr>
        <w:ind w:firstLine="709"/>
        <w:jc w:val="both"/>
        <w:rPr>
          <w:bCs/>
        </w:rPr>
      </w:pPr>
      <w:r w:rsidRPr="009A3C33">
        <w:rPr>
          <w:bCs/>
        </w:rPr>
        <w:t>Если в качестве коммутационных аппаратов вводов и отходящих линий 0,4 кВ применяются автоматические выключатели, то сигналы наличия напряжения на отходящих линиях 0,4 кВ допускается брать с дополнительных контактов соответствующих автоматических выключателей; при этом необходимо контролировать наличие напряжения на вводах 0,4 кВ. Если коммутационные аппараты не оборудованы дополнительными контактами положения, то необходимо обеспечить контроль наличия напряжения на отходящих линиях</w:t>
      </w:r>
      <w:r w:rsidRPr="009A3C33">
        <w:rPr>
          <w:bCs/>
        </w:rPr>
        <w:br/>
        <w:t>0,4 кВ по каждой фазе т.е. пропадание напряжения на любой фазе должно привести</w:t>
      </w:r>
      <w:r w:rsidRPr="009A3C33">
        <w:rPr>
          <w:bCs/>
        </w:rPr>
        <w:br/>
        <w:t>к срабатыванию соответствующего сигнала.</w:t>
      </w:r>
    </w:p>
    <w:p w:rsidR="009A3C33" w:rsidRPr="009A3C33" w:rsidRDefault="009A3C33" w:rsidP="009A3C33">
      <w:pPr>
        <w:ind w:firstLine="709"/>
        <w:jc w:val="both"/>
        <w:rPr>
          <w:bCs/>
        </w:rPr>
      </w:pPr>
      <w:r w:rsidRPr="009A3C33">
        <w:rPr>
          <w:bCs/>
        </w:rPr>
        <w:t>Контроль напряжения необходимо обеспечить по всем секциям шин РУНН 0,4 кВ.</w:t>
      </w:r>
    </w:p>
    <w:p w:rsidR="009A3C33" w:rsidRPr="009A3C33" w:rsidRDefault="009A3C33" w:rsidP="009A3C33">
      <w:pPr>
        <w:ind w:firstLine="709"/>
        <w:jc w:val="both"/>
        <w:rPr>
          <w:bCs/>
        </w:rPr>
      </w:pPr>
      <w:r w:rsidRPr="009A3C33">
        <w:rPr>
          <w:bCs/>
        </w:rPr>
        <w:t>Устройство контроля должно быть с резервным источником питания (ионисторным)</w:t>
      </w:r>
      <w:r w:rsidRPr="009A3C33">
        <w:rPr>
          <w:bCs/>
        </w:rPr>
        <w:br/>
        <w:t>и обеспечивать автономность работы при отсутствии питания не менее 1 минуты.</w:t>
      </w:r>
    </w:p>
    <w:p w:rsidR="009A3C33" w:rsidRPr="009A3C33" w:rsidRDefault="009A3C33" w:rsidP="009A3C33">
      <w:pPr>
        <w:ind w:firstLine="709"/>
        <w:jc w:val="both"/>
        <w:rPr>
          <w:bCs/>
        </w:rPr>
      </w:pPr>
      <w:r w:rsidRPr="009A3C33">
        <w:rPr>
          <w:bCs/>
        </w:rPr>
        <w:t>Устройство контроля должно иметь защиту от перенапряжения по сети.</w:t>
      </w:r>
    </w:p>
    <w:p w:rsidR="009A3C33" w:rsidRPr="009A3C33" w:rsidRDefault="009A3C33" w:rsidP="009A3C33">
      <w:pPr>
        <w:ind w:firstLine="709"/>
        <w:jc w:val="both"/>
        <w:rPr>
          <w:bCs/>
        </w:rPr>
      </w:pPr>
      <w:r w:rsidRPr="009A3C33">
        <w:rPr>
          <w:bCs/>
        </w:rPr>
        <w:t>Устройство контроля должно обеспечивать работоспособность при температуре окружающего воздуха -40…+70 ℃.</w:t>
      </w:r>
    </w:p>
    <w:p w:rsidR="009A3C33" w:rsidRPr="009A3C33" w:rsidRDefault="009A3C33" w:rsidP="009A3C33">
      <w:pPr>
        <w:pStyle w:val="310"/>
        <w:jc w:val="both"/>
        <w:rPr>
          <w:sz w:val="24"/>
          <w:szCs w:val="24"/>
        </w:rPr>
      </w:pPr>
      <w:r w:rsidRPr="009A3C33">
        <w:rPr>
          <w:sz w:val="24"/>
          <w:szCs w:val="24"/>
        </w:rPr>
        <w:t>При проектировании ТП должны быть предусмотрены следующие конструктивные решения КТП/СТП:</w:t>
      </w:r>
    </w:p>
    <w:p w:rsidR="009A3C33" w:rsidRPr="009A3C33" w:rsidRDefault="009A3C33" w:rsidP="00190D83">
      <w:pPr>
        <w:pStyle w:val="310"/>
        <w:numPr>
          <w:ilvl w:val="0"/>
          <w:numId w:val="76"/>
        </w:numPr>
        <w:ind w:left="0" w:firstLine="993"/>
        <w:jc w:val="both"/>
        <w:rPr>
          <w:sz w:val="24"/>
          <w:szCs w:val="24"/>
        </w:rPr>
      </w:pPr>
      <w:r w:rsidRPr="009A3C33">
        <w:rPr>
          <w:sz w:val="24"/>
          <w:szCs w:val="24"/>
        </w:rPr>
        <w:t>выбор КТП/СТП осуществлять в соответствии с оперативным указанием ПАО «Россети Центр» «О применении оборудования для распределительных сетей 10(6)/0,4 кВ»</w:t>
      </w:r>
      <w:r w:rsidRPr="009A3C33">
        <w:rPr>
          <w:sz w:val="24"/>
          <w:szCs w:val="24"/>
        </w:rPr>
        <w:br/>
        <w:t>от 02.12.2014 № ОУ-05-2014;</w:t>
      </w:r>
    </w:p>
    <w:p w:rsidR="009A3C33" w:rsidRPr="009A3C33" w:rsidRDefault="009A3C33" w:rsidP="00190D83">
      <w:pPr>
        <w:pStyle w:val="310"/>
        <w:numPr>
          <w:ilvl w:val="0"/>
          <w:numId w:val="76"/>
        </w:numPr>
        <w:ind w:left="0" w:firstLine="993"/>
        <w:jc w:val="both"/>
        <w:rPr>
          <w:sz w:val="24"/>
          <w:szCs w:val="24"/>
        </w:rPr>
      </w:pPr>
      <w:r w:rsidRPr="009A3C33">
        <w:rPr>
          <w:sz w:val="24"/>
          <w:szCs w:val="24"/>
        </w:rPr>
        <w:t>размещение трансформаторных подстанций 6-10/0,4 необходимо выполнять</w:t>
      </w:r>
      <w:r w:rsidRPr="009A3C33">
        <w:rPr>
          <w:sz w:val="24"/>
          <w:szCs w:val="24"/>
        </w:rPr>
        <w:br/>
        <w:t>в центре нагрузок с целью минимизации потерь в сети 0,4 кВ, размещение трансформаторных подстанций 6-10/0,4 кВ вне центра нагрузок должно быть обосновано;</w:t>
      </w:r>
    </w:p>
    <w:p w:rsidR="009A3C33" w:rsidRPr="009A3C33" w:rsidRDefault="009A3C33" w:rsidP="00190D83">
      <w:pPr>
        <w:pStyle w:val="310"/>
        <w:numPr>
          <w:ilvl w:val="0"/>
          <w:numId w:val="76"/>
        </w:numPr>
        <w:ind w:left="0" w:firstLine="993"/>
        <w:jc w:val="both"/>
        <w:rPr>
          <w:sz w:val="24"/>
          <w:szCs w:val="24"/>
        </w:rPr>
      </w:pPr>
      <w:r w:rsidRPr="009A3C33">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9A3C33" w:rsidRPr="009A3C33" w:rsidRDefault="009A3C33" w:rsidP="00190D83">
      <w:pPr>
        <w:pStyle w:val="310"/>
        <w:numPr>
          <w:ilvl w:val="0"/>
          <w:numId w:val="76"/>
        </w:numPr>
        <w:ind w:left="0" w:firstLine="993"/>
        <w:jc w:val="both"/>
        <w:rPr>
          <w:sz w:val="24"/>
          <w:szCs w:val="24"/>
        </w:rPr>
      </w:pPr>
      <w:r w:rsidRPr="009A3C33">
        <w:rPr>
          <w:sz w:val="24"/>
          <w:szCs w:val="24"/>
        </w:rPr>
        <w:t>трансформаторный отсек ТП должен быть оснащен сетчатым ограждением, исключающий возможность доступа в отсек.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ремонтно-эксплуатационных работ;</w:t>
      </w:r>
    </w:p>
    <w:p w:rsidR="009A3C33" w:rsidRPr="009A3C33" w:rsidRDefault="009A3C33" w:rsidP="00190D83">
      <w:pPr>
        <w:pStyle w:val="310"/>
        <w:numPr>
          <w:ilvl w:val="0"/>
          <w:numId w:val="76"/>
        </w:numPr>
        <w:ind w:left="0" w:firstLine="993"/>
        <w:jc w:val="both"/>
        <w:rPr>
          <w:sz w:val="24"/>
          <w:szCs w:val="24"/>
        </w:rPr>
      </w:pPr>
      <w:r w:rsidRPr="009A3C33">
        <w:rPr>
          <w:sz w:val="24"/>
          <w:szCs w:val="24"/>
        </w:rPr>
        <w:t>крепление створок ворот и дверей должно быть выполнено на внутренних петлях. Замки на дверях – внутреннего исполнения, должны иметь простую и надежную конструкцию</w:t>
      </w:r>
      <w:r w:rsidRPr="009A3C33">
        <w:rPr>
          <w:sz w:val="24"/>
          <w:szCs w:val="24"/>
        </w:rPr>
        <w:br/>
        <w:t>и открываться одним ключом (в комплекте 5 ключей). Двери и створки ворот должны иметь фиксацию в крайних положениях. Двери, жалюзи и замки должны иметь противовандальное исполнение. Предусмотреть петли для навесных замков, а также навесные замки установленного образца по согласованию с заказчиком;</w:t>
      </w:r>
    </w:p>
    <w:p w:rsidR="009A3C33" w:rsidRPr="009A3C33" w:rsidRDefault="009A3C33" w:rsidP="00190D83">
      <w:pPr>
        <w:pStyle w:val="310"/>
        <w:numPr>
          <w:ilvl w:val="0"/>
          <w:numId w:val="76"/>
        </w:numPr>
        <w:ind w:left="0" w:firstLine="993"/>
        <w:jc w:val="both"/>
        <w:rPr>
          <w:sz w:val="24"/>
          <w:szCs w:val="24"/>
        </w:rPr>
      </w:pPr>
      <w:r w:rsidRPr="009A3C33">
        <w:rPr>
          <w:sz w:val="24"/>
          <w:szCs w:val="24"/>
        </w:rPr>
        <w:t>способ окраски: краска полимерная порошковая, цвета в соответствии</w:t>
      </w:r>
      <w:r w:rsidRPr="009A3C33">
        <w:rPr>
          <w:sz w:val="24"/>
          <w:szCs w:val="24"/>
        </w:rPr>
        <w:br/>
        <w:t>с корпоративным стандартом ПАО «Россети»;</w:t>
      </w:r>
    </w:p>
    <w:p w:rsidR="009A3C33" w:rsidRPr="009A3C33" w:rsidRDefault="009A3C33" w:rsidP="00190D83">
      <w:pPr>
        <w:pStyle w:val="310"/>
        <w:numPr>
          <w:ilvl w:val="0"/>
          <w:numId w:val="76"/>
        </w:numPr>
        <w:ind w:left="0" w:firstLine="993"/>
        <w:jc w:val="both"/>
        <w:rPr>
          <w:sz w:val="24"/>
          <w:szCs w:val="24"/>
        </w:rPr>
      </w:pPr>
      <w:r w:rsidRPr="009A3C33">
        <w:rPr>
          <w:sz w:val="24"/>
          <w:szCs w:val="24"/>
        </w:rPr>
        <w:t>в качестве уплотнителей на дверях, использовать долговечные материалы устойчивые к атмосферным воздействиям (диапазон рабочей температуры от –45 С</w:t>
      </w:r>
      <w:r w:rsidRPr="009A3C33">
        <w:rPr>
          <w:sz w:val="24"/>
          <w:szCs w:val="24"/>
        </w:rPr>
        <w:sym w:font="Symbol" w:char="F0B0"/>
      </w:r>
      <w:r w:rsidRPr="009A3C33">
        <w:rPr>
          <w:sz w:val="24"/>
          <w:szCs w:val="24"/>
        </w:rPr>
        <w:t>до + 40 С</w:t>
      </w:r>
      <w:r w:rsidRPr="009A3C33">
        <w:rPr>
          <w:sz w:val="24"/>
          <w:szCs w:val="24"/>
        </w:rPr>
        <w:sym w:font="Symbol" w:char="F0B0"/>
      </w:r>
      <w:r w:rsidRPr="009A3C33">
        <w:rPr>
          <w:sz w:val="24"/>
          <w:szCs w:val="24"/>
        </w:rPr>
        <w:t>);</w:t>
      </w:r>
    </w:p>
    <w:p w:rsidR="009A3C33" w:rsidRPr="009A3C33" w:rsidRDefault="009A3C33" w:rsidP="00190D83">
      <w:pPr>
        <w:pStyle w:val="310"/>
        <w:numPr>
          <w:ilvl w:val="0"/>
          <w:numId w:val="76"/>
        </w:numPr>
        <w:ind w:left="0" w:firstLine="993"/>
        <w:jc w:val="both"/>
        <w:rPr>
          <w:sz w:val="24"/>
          <w:szCs w:val="24"/>
        </w:rPr>
      </w:pPr>
      <w:r w:rsidRPr="009A3C33">
        <w:rPr>
          <w:sz w:val="24"/>
          <w:szCs w:val="24"/>
        </w:rPr>
        <w:t>конструкция крыши должна исключать сток воды с крыши на стены;</w:t>
      </w:r>
    </w:p>
    <w:p w:rsidR="009A3C33" w:rsidRPr="009A3C33" w:rsidRDefault="009A3C33" w:rsidP="00190D83">
      <w:pPr>
        <w:pStyle w:val="310"/>
        <w:numPr>
          <w:ilvl w:val="0"/>
          <w:numId w:val="76"/>
        </w:numPr>
        <w:ind w:left="0" w:firstLine="993"/>
        <w:jc w:val="both"/>
        <w:rPr>
          <w:sz w:val="24"/>
          <w:szCs w:val="24"/>
        </w:rPr>
      </w:pPr>
      <w:r w:rsidRPr="009A3C33">
        <w:rPr>
          <w:sz w:val="24"/>
          <w:szCs w:val="24"/>
        </w:rPr>
        <w:t>предусмотреть наличие блокировок: привода заземлителя и выключателя нагрузки, дверцы предохранителей высоковольтного отсека, главных и заземляющих ножей разъединителя и др.;</w:t>
      </w:r>
    </w:p>
    <w:p w:rsidR="009A3C33" w:rsidRPr="009A3C33" w:rsidRDefault="009A3C33" w:rsidP="00190D83">
      <w:pPr>
        <w:pStyle w:val="310"/>
        <w:numPr>
          <w:ilvl w:val="0"/>
          <w:numId w:val="76"/>
        </w:numPr>
        <w:ind w:left="0" w:firstLine="993"/>
        <w:jc w:val="both"/>
        <w:rPr>
          <w:sz w:val="24"/>
          <w:szCs w:val="24"/>
        </w:rPr>
      </w:pPr>
      <w:r w:rsidRPr="009A3C33">
        <w:rPr>
          <w:sz w:val="24"/>
          <w:szCs w:val="24"/>
        </w:rPr>
        <w:lastRenderedPageBreak/>
        <w:t xml:space="preserve">предусмотреть окраску КТП в соответствие с утвержденными корпоративными цветами Заказчика, на дверях КТП предусмотреть нанесение знаков безопасности, логотипа Заказчика и телефона 8-800-220-0-220. </w:t>
      </w:r>
    </w:p>
    <w:p w:rsidR="009A3C33" w:rsidRPr="009A3C33" w:rsidRDefault="009A3C33" w:rsidP="00190D83">
      <w:pPr>
        <w:pStyle w:val="310"/>
        <w:numPr>
          <w:ilvl w:val="0"/>
          <w:numId w:val="76"/>
        </w:numPr>
        <w:ind w:left="0" w:firstLine="993"/>
        <w:jc w:val="both"/>
        <w:rPr>
          <w:sz w:val="24"/>
          <w:szCs w:val="24"/>
        </w:rPr>
      </w:pPr>
      <w:r w:rsidRPr="009A3C33">
        <w:rPr>
          <w:sz w:val="24"/>
          <w:szCs w:val="24"/>
        </w:rPr>
        <w:t>защиту КТП/СТП 10(6)/0,4 кВ от перенапряжений осуществить ограничителями перенапряжений 6 (10) кВ и 0,4 кВ;</w:t>
      </w:r>
    </w:p>
    <w:p w:rsidR="009A3C33" w:rsidRPr="009A3C33" w:rsidRDefault="009A3C33" w:rsidP="00190D83">
      <w:pPr>
        <w:pStyle w:val="310"/>
        <w:numPr>
          <w:ilvl w:val="0"/>
          <w:numId w:val="76"/>
        </w:numPr>
        <w:ind w:left="0" w:firstLine="993"/>
        <w:jc w:val="both"/>
        <w:rPr>
          <w:sz w:val="24"/>
          <w:szCs w:val="24"/>
        </w:rPr>
      </w:pPr>
      <w:r w:rsidRPr="009A3C33">
        <w:rPr>
          <w:sz w:val="24"/>
          <w:szCs w:val="24"/>
        </w:rPr>
        <w:t>выбор мощности трансформаторов производить на основании требований, определенных техническими условиями. При проектировании обеспечивается уточнение мощности трансформаторов на основании технико-экономического сравнения вариантов, учитывающих допустимую перегрузку трансформаторов, уровень потерь в стали и обмотках трансформаторов;</w:t>
      </w:r>
    </w:p>
    <w:p w:rsidR="009A3C33" w:rsidRPr="009A3C33" w:rsidRDefault="009A3C33" w:rsidP="00190D83">
      <w:pPr>
        <w:pStyle w:val="310"/>
        <w:numPr>
          <w:ilvl w:val="0"/>
          <w:numId w:val="76"/>
        </w:numPr>
        <w:ind w:left="0" w:firstLine="993"/>
        <w:jc w:val="both"/>
        <w:rPr>
          <w:sz w:val="24"/>
          <w:szCs w:val="24"/>
        </w:rPr>
      </w:pPr>
      <w:r w:rsidRPr="009A3C33">
        <w:rPr>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9A3C33" w:rsidRPr="009A3C33" w:rsidRDefault="009A3C33" w:rsidP="00190D83">
      <w:pPr>
        <w:pStyle w:val="310"/>
        <w:numPr>
          <w:ilvl w:val="0"/>
          <w:numId w:val="76"/>
        </w:numPr>
        <w:ind w:left="0" w:firstLine="993"/>
        <w:jc w:val="both"/>
        <w:rPr>
          <w:sz w:val="24"/>
          <w:szCs w:val="24"/>
        </w:rPr>
      </w:pPr>
      <w:r w:rsidRPr="009A3C33">
        <w:rPr>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9A3C33" w:rsidRPr="009A3C33" w:rsidRDefault="009A3C33" w:rsidP="00190D83">
      <w:pPr>
        <w:pStyle w:val="310"/>
        <w:numPr>
          <w:ilvl w:val="0"/>
          <w:numId w:val="76"/>
        </w:numPr>
        <w:ind w:left="0" w:firstLine="993"/>
        <w:jc w:val="both"/>
        <w:rPr>
          <w:sz w:val="24"/>
          <w:szCs w:val="24"/>
        </w:rPr>
      </w:pPr>
      <w:r w:rsidRPr="009A3C33">
        <w:rPr>
          <w:sz w:val="24"/>
          <w:szCs w:val="24"/>
        </w:rPr>
        <w:t>предусмотреть устройство компенсации реактивной мощности холостого хода трансформатора (блок конденсаторов);</w:t>
      </w:r>
    </w:p>
    <w:p w:rsidR="009A3C33" w:rsidRPr="009A3C33" w:rsidRDefault="009A3C33" w:rsidP="00190D83">
      <w:pPr>
        <w:pStyle w:val="310"/>
        <w:numPr>
          <w:ilvl w:val="0"/>
          <w:numId w:val="76"/>
        </w:numPr>
        <w:ind w:left="0" w:firstLine="993"/>
        <w:jc w:val="both"/>
        <w:rPr>
          <w:sz w:val="24"/>
          <w:szCs w:val="24"/>
        </w:rPr>
      </w:pPr>
      <w:r w:rsidRPr="009A3C33">
        <w:rPr>
          <w:sz w:val="24"/>
          <w:szCs w:val="24"/>
        </w:rPr>
        <w:t>трансформаторы применять с уменьшенными потерями электроэнергии (Х2 К2). Допустимые отклонения определяются в соответствии с ГОСТ Р 52719-2007 (15 % для потерь холостого хода, 10 % для потерь короткого замыкания и суммарно не более 10 %);</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1985"/>
        <w:gridCol w:w="1985"/>
        <w:gridCol w:w="1985"/>
      </w:tblGrid>
      <w:tr w:rsidR="009A3C33" w:rsidRPr="009A3C33" w:rsidTr="00B31D4C">
        <w:trPr>
          <w:trHeight w:val="20"/>
          <w:jc w:val="center"/>
        </w:trPr>
        <w:tc>
          <w:tcPr>
            <w:tcW w:w="1985" w:type="dxa"/>
            <w:vMerge w:val="restart"/>
            <w:shd w:val="clear" w:color="auto" w:fill="auto"/>
            <w:vAlign w:val="center"/>
            <w:hideMark/>
          </w:tcPr>
          <w:p w:rsidR="009A3C33" w:rsidRPr="009A3C33" w:rsidRDefault="009A3C33" w:rsidP="009A3C33">
            <w:pPr>
              <w:jc w:val="center"/>
              <w:rPr>
                <w:color w:val="000000"/>
              </w:rPr>
            </w:pPr>
            <w:r w:rsidRPr="009A3C33">
              <w:rPr>
                <w:color w:val="000000"/>
              </w:rPr>
              <w:t>Мощность, кВА</w:t>
            </w:r>
          </w:p>
        </w:tc>
        <w:tc>
          <w:tcPr>
            <w:tcW w:w="1985" w:type="dxa"/>
            <w:gridSpan w:val="4"/>
            <w:shd w:val="clear" w:color="auto" w:fill="auto"/>
            <w:vAlign w:val="center"/>
            <w:hideMark/>
          </w:tcPr>
          <w:p w:rsidR="009A3C33" w:rsidRPr="009A3C33" w:rsidRDefault="009A3C33" w:rsidP="009A3C33">
            <w:pPr>
              <w:jc w:val="center"/>
              <w:rPr>
                <w:color w:val="000000"/>
              </w:rPr>
            </w:pPr>
            <w:r w:rsidRPr="009A3C33">
              <w:rPr>
                <w:color w:val="000000"/>
              </w:rPr>
              <w:t>Класс энергоэффективности Х2 К2</w:t>
            </w:r>
          </w:p>
        </w:tc>
      </w:tr>
      <w:tr w:rsidR="009A3C33" w:rsidRPr="009A3C33" w:rsidTr="00B31D4C">
        <w:trPr>
          <w:trHeight w:val="20"/>
          <w:jc w:val="center"/>
        </w:trPr>
        <w:tc>
          <w:tcPr>
            <w:tcW w:w="1985" w:type="dxa"/>
            <w:vMerge/>
            <w:vAlign w:val="center"/>
            <w:hideMark/>
          </w:tcPr>
          <w:p w:rsidR="009A3C33" w:rsidRPr="009A3C33" w:rsidRDefault="009A3C33" w:rsidP="009A3C33">
            <w:pPr>
              <w:rPr>
                <w:color w:val="000000"/>
              </w:rPr>
            </w:pPr>
          </w:p>
        </w:tc>
        <w:tc>
          <w:tcPr>
            <w:tcW w:w="1985" w:type="dxa"/>
            <w:gridSpan w:val="2"/>
            <w:shd w:val="clear" w:color="auto" w:fill="auto"/>
            <w:vAlign w:val="center"/>
            <w:hideMark/>
          </w:tcPr>
          <w:p w:rsidR="009A3C33" w:rsidRPr="009A3C33" w:rsidRDefault="009A3C33" w:rsidP="009A3C33">
            <w:pPr>
              <w:jc w:val="center"/>
              <w:rPr>
                <w:color w:val="000000"/>
              </w:rPr>
            </w:pPr>
            <w:r w:rsidRPr="009A3C33">
              <w:rPr>
                <w:color w:val="000000"/>
              </w:rPr>
              <w:t>Потери ХХ, Вт</w:t>
            </w:r>
          </w:p>
        </w:tc>
        <w:tc>
          <w:tcPr>
            <w:tcW w:w="1985" w:type="dxa"/>
            <w:gridSpan w:val="2"/>
            <w:shd w:val="clear" w:color="auto" w:fill="auto"/>
            <w:vAlign w:val="center"/>
            <w:hideMark/>
          </w:tcPr>
          <w:p w:rsidR="009A3C33" w:rsidRPr="009A3C33" w:rsidRDefault="009A3C33" w:rsidP="009A3C33">
            <w:pPr>
              <w:jc w:val="center"/>
              <w:rPr>
                <w:color w:val="000000"/>
              </w:rPr>
            </w:pPr>
            <w:r w:rsidRPr="009A3C33">
              <w:rPr>
                <w:color w:val="000000"/>
              </w:rPr>
              <w:t>Потери КЗ, Вт</w:t>
            </w:r>
          </w:p>
        </w:tc>
      </w:tr>
      <w:tr w:rsidR="009A3C33" w:rsidRPr="009A3C33" w:rsidTr="00B31D4C">
        <w:trPr>
          <w:trHeight w:val="20"/>
          <w:jc w:val="center"/>
        </w:trPr>
        <w:tc>
          <w:tcPr>
            <w:tcW w:w="1985" w:type="dxa"/>
            <w:vMerge/>
            <w:vAlign w:val="center"/>
            <w:hideMark/>
          </w:tcPr>
          <w:p w:rsidR="009A3C33" w:rsidRPr="009A3C33" w:rsidRDefault="009A3C33" w:rsidP="009A3C33">
            <w:pPr>
              <w:rPr>
                <w:color w:val="000000"/>
              </w:rPr>
            </w:pP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Х2</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К2</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63</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160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184</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1270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1397</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217</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1591</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1750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160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300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345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2136</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2350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425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489</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2955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3251</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400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565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4182</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4600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630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696</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800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6136</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6750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1000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957</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1101</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9545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10500</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1250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1350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1553</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13250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14575</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1600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1478</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1700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15455</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17001</w:t>
            </w:r>
          </w:p>
        </w:tc>
      </w:tr>
      <w:tr w:rsidR="009A3C33" w:rsidRPr="009A3C33" w:rsidTr="00B31D4C">
        <w:trPr>
          <w:trHeight w:val="20"/>
          <w:jc w:val="center"/>
        </w:trPr>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2500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2130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2450</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23182</w:t>
            </w:r>
          </w:p>
        </w:tc>
        <w:tc>
          <w:tcPr>
            <w:tcW w:w="1985" w:type="dxa"/>
            <w:shd w:val="clear" w:color="auto" w:fill="auto"/>
            <w:noWrap/>
            <w:vAlign w:val="center"/>
            <w:hideMark/>
          </w:tcPr>
          <w:p w:rsidR="009A3C33" w:rsidRPr="009A3C33" w:rsidRDefault="009A3C33" w:rsidP="009A3C33">
            <w:pPr>
              <w:jc w:val="center"/>
              <w:rPr>
                <w:color w:val="000000"/>
              </w:rPr>
            </w:pPr>
            <w:r w:rsidRPr="009A3C33">
              <w:rPr>
                <w:color w:val="000000"/>
              </w:rPr>
              <w:t>25500</w:t>
            </w:r>
          </w:p>
        </w:tc>
      </w:tr>
    </w:tbl>
    <w:p w:rsidR="009A3C33" w:rsidRPr="009A3C33" w:rsidRDefault="009A3C33" w:rsidP="00190D83">
      <w:pPr>
        <w:pStyle w:val="310"/>
        <w:numPr>
          <w:ilvl w:val="0"/>
          <w:numId w:val="76"/>
        </w:numPr>
        <w:ind w:left="0" w:firstLine="993"/>
        <w:jc w:val="both"/>
        <w:rPr>
          <w:sz w:val="24"/>
          <w:szCs w:val="24"/>
        </w:rPr>
      </w:pPr>
      <w:r w:rsidRPr="009A3C33">
        <w:rPr>
          <w:sz w:val="24"/>
          <w:szCs w:val="24"/>
        </w:rPr>
        <w:t>для присоединения проводов к выводам трансформатора, использовать зажимы аппаратного типа АШМ.</w:t>
      </w:r>
    </w:p>
    <w:p w:rsidR="009A3C33" w:rsidRPr="009A3C33" w:rsidRDefault="009A3C33" w:rsidP="00190D83">
      <w:pPr>
        <w:pStyle w:val="310"/>
        <w:numPr>
          <w:ilvl w:val="0"/>
          <w:numId w:val="76"/>
        </w:numPr>
        <w:ind w:left="0" w:firstLine="993"/>
        <w:jc w:val="both"/>
        <w:rPr>
          <w:sz w:val="24"/>
          <w:szCs w:val="24"/>
        </w:rPr>
      </w:pPr>
      <w:r w:rsidRPr="009A3C33">
        <w:rPr>
          <w:sz w:val="24"/>
          <w:szCs w:val="24"/>
        </w:rPr>
        <w:t>при проектировании воздушного ввода с ВЛ 10 кВ в КТП предусмотреть дополнительные изоляторы для крепления спуска ВЛ к КТП;</w:t>
      </w:r>
    </w:p>
    <w:p w:rsidR="009A3C33" w:rsidRPr="009A3C33" w:rsidRDefault="009A3C33" w:rsidP="00190D83">
      <w:pPr>
        <w:pStyle w:val="310"/>
        <w:numPr>
          <w:ilvl w:val="0"/>
          <w:numId w:val="76"/>
        </w:numPr>
        <w:ind w:left="0" w:firstLine="993"/>
        <w:jc w:val="both"/>
        <w:rPr>
          <w:sz w:val="24"/>
          <w:szCs w:val="24"/>
        </w:rPr>
      </w:pPr>
      <w:r w:rsidRPr="009A3C33">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9A3C33" w:rsidRPr="009A3C33" w:rsidRDefault="009A3C33" w:rsidP="00190D83">
      <w:pPr>
        <w:pStyle w:val="310"/>
        <w:numPr>
          <w:ilvl w:val="0"/>
          <w:numId w:val="76"/>
        </w:numPr>
        <w:ind w:left="0" w:firstLine="993"/>
        <w:jc w:val="both"/>
        <w:rPr>
          <w:sz w:val="24"/>
          <w:szCs w:val="24"/>
        </w:rPr>
      </w:pPr>
      <w:r w:rsidRPr="009A3C33">
        <w:rPr>
          <w:sz w:val="24"/>
          <w:szCs w:val="24"/>
        </w:rPr>
        <w:t>на ТП-10(6)/0,4 кВ (СТП-10(6)/0,4кВ) должна быть установлена информационная табличка с диспетчерским наименованием (согласно требованиям фирменного стиля ПАО «Россети Центр» и ПАО «Россети Центр и Приволжье»);</w:t>
      </w:r>
    </w:p>
    <w:p w:rsidR="009A3C33" w:rsidRPr="009A3C33" w:rsidRDefault="009A3C33" w:rsidP="00190D83">
      <w:pPr>
        <w:pStyle w:val="310"/>
        <w:numPr>
          <w:ilvl w:val="0"/>
          <w:numId w:val="76"/>
        </w:numPr>
        <w:ind w:left="0" w:firstLine="993"/>
        <w:jc w:val="both"/>
        <w:rPr>
          <w:sz w:val="24"/>
          <w:szCs w:val="24"/>
        </w:rPr>
      </w:pPr>
      <w:r w:rsidRPr="009A3C33">
        <w:rPr>
          <w:sz w:val="24"/>
          <w:szCs w:val="24"/>
        </w:rPr>
        <w:t>для ввода/выводов СИП-2 из шкафа РУНН 0,4 кВ применять шланг электромонтажный (металлорукав из оцинкованной стали с внешним полимерным покрытием)</w:t>
      </w:r>
      <w:r w:rsidRPr="009A3C33">
        <w:rPr>
          <w:sz w:val="24"/>
          <w:szCs w:val="24"/>
        </w:rPr>
        <w:br/>
        <w:t>с креплением его к телу опоры металлической лентой, с использованием переходных манжет (бушинг) для ввода в шкаф РУНН 0,4 кВ;</w:t>
      </w:r>
    </w:p>
    <w:p w:rsidR="009A3C33" w:rsidRPr="009A3C33" w:rsidRDefault="009A3C33" w:rsidP="00190D83">
      <w:pPr>
        <w:pStyle w:val="310"/>
        <w:numPr>
          <w:ilvl w:val="0"/>
          <w:numId w:val="76"/>
        </w:numPr>
        <w:ind w:left="0" w:firstLine="993"/>
        <w:jc w:val="both"/>
        <w:rPr>
          <w:sz w:val="24"/>
          <w:szCs w:val="24"/>
        </w:rPr>
      </w:pPr>
      <w:r w:rsidRPr="009A3C33">
        <w:rPr>
          <w:sz w:val="24"/>
          <w:szCs w:val="24"/>
        </w:rPr>
        <w:t>в РУНН 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РУНН);</w:t>
      </w:r>
    </w:p>
    <w:p w:rsidR="009A3C33" w:rsidRPr="009A3C33" w:rsidRDefault="009A3C33" w:rsidP="00190D83">
      <w:pPr>
        <w:pStyle w:val="310"/>
        <w:numPr>
          <w:ilvl w:val="0"/>
          <w:numId w:val="76"/>
        </w:numPr>
        <w:ind w:left="0" w:firstLine="993"/>
        <w:jc w:val="both"/>
        <w:rPr>
          <w:sz w:val="24"/>
          <w:szCs w:val="24"/>
        </w:rPr>
      </w:pPr>
      <w:r w:rsidRPr="009A3C33">
        <w:rPr>
          <w:sz w:val="24"/>
          <w:szCs w:val="24"/>
        </w:rPr>
        <w:lastRenderedPageBreak/>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9A3C33" w:rsidRPr="009A3C33" w:rsidRDefault="009A3C33" w:rsidP="00190D83">
      <w:pPr>
        <w:pStyle w:val="310"/>
        <w:numPr>
          <w:ilvl w:val="0"/>
          <w:numId w:val="76"/>
        </w:numPr>
        <w:ind w:left="0" w:firstLine="993"/>
        <w:jc w:val="both"/>
        <w:rPr>
          <w:sz w:val="24"/>
          <w:szCs w:val="24"/>
        </w:rPr>
      </w:pPr>
      <w:r w:rsidRPr="009A3C33">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9A3C33" w:rsidRPr="009A3C33" w:rsidRDefault="009A3C33" w:rsidP="009A3C33">
      <w:pPr>
        <w:pStyle w:val="aff4"/>
        <w:numPr>
          <w:ilvl w:val="2"/>
          <w:numId w:val="22"/>
        </w:numPr>
        <w:suppressAutoHyphens/>
        <w:spacing w:after="0"/>
        <w:ind w:left="0" w:firstLine="709"/>
        <w:jc w:val="both"/>
      </w:pPr>
      <w:r w:rsidRPr="009A3C33">
        <w:t>Требования к информационным и предупреждающим знакам:</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Предусмотреть выполнение мероприятий по наличию, правильности установки</w:t>
      </w:r>
      <w:r w:rsidRPr="009A3C33">
        <w:rPr>
          <w:rFonts w:ascii="Times New Roman" w:hAnsi="Times New Roman"/>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9A3C33">
        <w:rPr>
          <w:rFonts w:ascii="Times New Roman" w:hAnsi="Times New Roman"/>
          <w:sz w:val="24"/>
          <w:szCs w:val="24"/>
        </w:rPr>
        <w:br/>
        <w:t>по соблюдению фирменного стиля, обобщенным требованиям к стационарным знакам</w:t>
      </w:r>
      <w:r w:rsidRPr="009A3C33">
        <w:rPr>
          <w:rFonts w:ascii="Times New Roman" w:hAnsi="Times New Roman"/>
          <w:sz w:val="24"/>
          <w:szCs w:val="24"/>
        </w:rPr>
        <w:br/>
        <w:t>и плакатам», размещаемым на объектах электросетевого хозяйства ПАО «Россети Центр»</w:t>
      </w:r>
      <w:r w:rsidRPr="009A3C33">
        <w:rPr>
          <w:rFonts w:ascii="Times New Roman" w:hAnsi="Times New Roman"/>
          <w:sz w:val="24"/>
          <w:szCs w:val="24"/>
        </w:rPr>
        <w:br/>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9A3C33" w:rsidRPr="009A3C33" w:rsidRDefault="009A3C33" w:rsidP="009A3C33">
      <w:pPr>
        <w:pStyle w:val="aff4"/>
        <w:numPr>
          <w:ilvl w:val="2"/>
          <w:numId w:val="22"/>
        </w:numPr>
        <w:suppressAutoHyphens/>
        <w:spacing w:after="0"/>
        <w:ind w:left="0" w:firstLine="709"/>
        <w:jc w:val="both"/>
      </w:pPr>
      <w:r w:rsidRPr="009A3C33">
        <w:t>Дополнительные требования при технологическом присоединении потребителей до 150 кВт:</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 xml:space="preserve">При проектировании технологического присоединения потребителей до 150 кВт должны быть учтены следующие требования, в части оптимизации (исключения) следующих проектных решений: </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установки телеметрии ТП при реконструкции ТП с заменой силового трансформатора или организацией нового фидера;</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установки шкафа ТМ в комплекте с УСПД или контроллером телеметрии при установке новых ТП (рассмотреть реализацию передачи телеметрической информации</w:t>
      </w:r>
      <w:r w:rsidRPr="009A3C33">
        <w:rPr>
          <w:bCs/>
          <w:iCs/>
        </w:rPr>
        <w:br/>
        <w:t>со счетчика электрической энергии);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применения силовых трансформаторов СТП с уменьшенными потерями КЗ и ХХ;</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 xml:space="preserve">применения дорогих материалов (оцинкованные траверсы и корпуса КТП, термостойкие трубы для прокладки КЛ); </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применения кабеля из сшитого полиэтилена при строительстве КЛ 6-10 кВ (рассмотреть применение кабеля с бумажно-масляной изоляцией или изоляцией, пропитанной нестекающим изоляционным составом);</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применения стальных многогранных опор (СМО) 0,4 кВ;</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применения двухстоечных опор А23 (проект 25.0017) при строительстве</w:t>
      </w:r>
      <w:r w:rsidRPr="009A3C33">
        <w:rPr>
          <w:bCs/>
          <w:iCs/>
        </w:rPr>
        <w:br/>
        <w:t>ВЛИ 0,4 кВ протяженностью до 42 м (с применением одностоечных опор типа К21 по проекту 21.0112 с заглублением на 3 метра).</w:t>
      </w:r>
    </w:p>
    <w:p w:rsidR="009A3C33" w:rsidRPr="009A3C33" w:rsidRDefault="009A3C33" w:rsidP="009A3C33">
      <w:pPr>
        <w:pStyle w:val="aff4"/>
        <w:numPr>
          <w:ilvl w:val="0"/>
          <w:numId w:val="22"/>
        </w:numPr>
        <w:tabs>
          <w:tab w:val="clear" w:pos="1730"/>
        </w:tabs>
        <w:suppressAutoHyphens/>
        <w:spacing w:after="0"/>
        <w:ind w:left="0" w:firstLine="709"/>
        <w:jc w:val="both"/>
        <w:rPr>
          <w:b/>
        </w:rPr>
      </w:pPr>
      <w:r w:rsidRPr="009A3C33">
        <w:rPr>
          <w:b/>
        </w:rPr>
        <w:t>Требования обеспечения безопасности значимых объектов критической информационной инфраструктуры Российской Федерации:</w:t>
      </w:r>
    </w:p>
    <w:p w:rsidR="009A3C33" w:rsidRPr="009A3C33" w:rsidRDefault="009A3C33" w:rsidP="009A3C33">
      <w:pPr>
        <w:pStyle w:val="aff4"/>
        <w:numPr>
          <w:ilvl w:val="1"/>
          <w:numId w:val="22"/>
        </w:numPr>
        <w:suppressAutoHyphens/>
        <w:spacing w:after="0"/>
        <w:ind w:left="0" w:firstLine="709"/>
        <w:jc w:val="both"/>
      </w:pPr>
      <w:bookmarkStart w:id="7" w:name="_Ref480380245"/>
      <w:r w:rsidRPr="009A3C33">
        <w:t>Требования по обеспечению информационной безопасности</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w:t>
      </w:r>
      <w:r w:rsidRPr="009A3C33">
        <w:rPr>
          <w:rFonts w:ascii="Times New Roman" w:hAnsi="Times New Roman"/>
          <w:sz w:val="24"/>
          <w:szCs w:val="24"/>
        </w:rPr>
        <w:br/>
        <w:t>и решаемых задач должны быть направлены на:</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исключение воздействия на технические средства обработки информации,</w:t>
      </w:r>
      <w:r w:rsidRPr="009A3C33">
        <w:rPr>
          <w:bCs/>
          <w:iCs/>
        </w:rPr>
        <w:br/>
        <w:t>в результате которого может быть нарушено и (или) прекращено функционирование системы</w:t>
      </w:r>
      <w:r w:rsidRPr="009A3C33">
        <w:rPr>
          <w:bCs/>
          <w:iCs/>
        </w:rPr>
        <w:br/>
        <w:t>и обеспечивающих (управляемых, контролируемых) им процессов;</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восстановление функционирования системы, в том числе за счет создания</w:t>
      </w:r>
      <w:r w:rsidRPr="009A3C33">
        <w:rPr>
          <w:bCs/>
          <w:iCs/>
        </w:rPr>
        <w:br/>
        <w:t>и хранения резервных копий необходимой для этого информации.</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 xml:space="preserve">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w:t>
      </w:r>
      <w:r w:rsidRPr="009A3C33">
        <w:rPr>
          <w:rFonts w:ascii="Times New Roman" w:hAnsi="Times New Roman"/>
          <w:sz w:val="24"/>
          <w:szCs w:val="24"/>
        </w:rPr>
        <w:lastRenderedPageBreak/>
        <w:t>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Для обеспечения защиты информации, содержащейся в Системе, должны быть проведены следующие мероприятия:</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категорирование информационной системы в соответствии с требованиями Федерального закона от 26.07.2017 №</w:t>
      </w:r>
      <w:r w:rsidRPr="009A3C33">
        <w:rPr>
          <w:bCs/>
          <w:iCs/>
          <w:lang w:val="en-US"/>
        </w:rPr>
        <w:t> </w:t>
      </w:r>
      <w:r w:rsidRPr="009A3C33">
        <w:rPr>
          <w:bCs/>
          <w:iCs/>
        </w:rPr>
        <w:t>187-ФЗ «О безопасности критической информационной инфраструктуры Российской Федерации» и Постановления Правительства РФ от 08.02.2018 №</w:t>
      </w:r>
      <w:r w:rsidRPr="009A3C33">
        <w:rPr>
          <w:bCs/>
          <w:iCs/>
          <w:lang w:val="en-US"/>
        </w:rPr>
        <w:t> </w:t>
      </w:r>
      <w:r w:rsidRPr="009A3C33">
        <w:rPr>
          <w:bCs/>
          <w:iCs/>
        </w:rPr>
        <w:t>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w:t>
      </w:r>
      <w:r w:rsidRPr="009A3C33">
        <w:rPr>
          <w:bCs/>
          <w:iCs/>
          <w:lang w:val="en-US"/>
        </w:rPr>
        <w:t> </w:t>
      </w:r>
      <w:r w:rsidRPr="009A3C33">
        <w:rPr>
          <w:bCs/>
          <w:iCs/>
        </w:rPr>
        <w:t>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9A3C33" w:rsidRPr="009A3C33" w:rsidRDefault="009A3C33" w:rsidP="009A3C33">
      <w:pPr>
        <w:pStyle w:val="aff4"/>
        <w:numPr>
          <w:ilvl w:val="1"/>
          <w:numId w:val="22"/>
        </w:numPr>
        <w:suppressAutoHyphens/>
        <w:spacing w:after="0"/>
        <w:ind w:left="0" w:firstLine="709"/>
        <w:jc w:val="both"/>
      </w:pPr>
      <w:r w:rsidRPr="009A3C33">
        <w:t>Требования к частному техническому заданию на подсистему информационной безопасности:</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идентификация и аутентификация (ИАФ);</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управление доступом (УПД);</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ограничение программной среды (ОПС);</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защита машинных носителей информации (ЗНИ);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аудит безопасности (АУД);</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антивирусная защита (АВЗ);</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предотвращение вторжений (компьютерных атак) (СОВ);</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обеспечение целостности (ОЦЛ);</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обеспечение доступности (ОДТ);</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защита технических средств и систем (ЗТС);</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защита информационной (автоматизированной) системы и ее компонентов (ЗИС);</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планирование мероприятий по обеспечению безопасности (ПЛН);</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управление конфигурацией (УКФ);</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управление обновлениями программного обеспечения (ОПО);</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реагирование на инциденты информационной безопасности (ИНЦ);</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обеспечение действий в нештатных ситуациях (ДНС);</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информирование и обучение персонала (ИПО).</w:t>
      </w:r>
    </w:p>
    <w:p w:rsidR="009A3C33" w:rsidRPr="009A3C33" w:rsidRDefault="009A3C33" w:rsidP="009A3C33">
      <w:pPr>
        <w:pStyle w:val="af2"/>
        <w:spacing w:after="0" w:line="240" w:lineRule="auto"/>
        <w:ind w:left="0" w:firstLine="709"/>
        <w:jc w:val="both"/>
        <w:rPr>
          <w:rFonts w:ascii="Times New Roman" w:hAnsi="Times New Roman"/>
          <w:sz w:val="24"/>
          <w:szCs w:val="24"/>
        </w:rPr>
      </w:pPr>
      <w:r w:rsidRPr="009A3C33">
        <w:rPr>
          <w:rFonts w:ascii="Times New Roman" w:hAnsi="Times New Roman"/>
          <w:sz w:val="24"/>
          <w:szCs w:val="24"/>
        </w:rPr>
        <w:t>В ЧТЗ на подсистему защиты информации должна быть отражена необходимость разработки пакета документов:</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lastRenderedPageBreak/>
        <w:t>Пояснительная записка на подсистему информационной безопасности;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Спецификация технических решений подсистемы информационной безопасности;</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Техническое задание на реализацию подсистемы информационной безопасности.</w:t>
      </w:r>
    </w:p>
    <w:bookmarkEnd w:id="7"/>
    <w:p w:rsidR="009A3C33" w:rsidRPr="009A3C33" w:rsidRDefault="009A3C33" w:rsidP="009A3C33">
      <w:pPr>
        <w:pStyle w:val="aff4"/>
        <w:numPr>
          <w:ilvl w:val="0"/>
          <w:numId w:val="22"/>
        </w:numPr>
        <w:tabs>
          <w:tab w:val="clear" w:pos="1730"/>
        </w:tabs>
        <w:suppressAutoHyphens/>
        <w:spacing w:after="0"/>
        <w:ind w:left="0" w:firstLine="709"/>
        <w:jc w:val="both"/>
        <w:rPr>
          <w:b/>
        </w:rPr>
      </w:pPr>
      <w:r w:rsidRPr="009A3C33">
        <w:rPr>
          <w:b/>
        </w:rPr>
        <w:t>Требования к проведению СМР и ПНР</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Последовательность проведения работ:</w:t>
      </w:r>
    </w:p>
    <w:p w:rsidR="009A3C33" w:rsidRPr="009A3C33" w:rsidRDefault="009A3C33" w:rsidP="009A3C33">
      <w:pPr>
        <w:pStyle w:val="aff4"/>
        <w:numPr>
          <w:ilvl w:val="2"/>
          <w:numId w:val="22"/>
        </w:numPr>
        <w:suppressAutoHyphens/>
        <w:spacing w:after="0"/>
        <w:ind w:left="0" w:firstLine="709"/>
        <w:jc w:val="both"/>
      </w:pPr>
      <w:r w:rsidRPr="009A3C33">
        <w:t>Подготовительные работы и поставка оборудования;</w:t>
      </w:r>
    </w:p>
    <w:p w:rsidR="009A3C33" w:rsidRPr="009A3C33" w:rsidRDefault="009A3C33" w:rsidP="009A3C33">
      <w:pPr>
        <w:pStyle w:val="aff4"/>
        <w:numPr>
          <w:ilvl w:val="2"/>
          <w:numId w:val="22"/>
        </w:numPr>
        <w:suppressAutoHyphens/>
        <w:spacing w:after="0"/>
        <w:ind w:left="0" w:firstLine="709"/>
        <w:jc w:val="both"/>
      </w:pPr>
      <w:r w:rsidRPr="009A3C33">
        <w:t>Работы по выносу в натуру и геодезическая разбивка сооружений;</w:t>
      </w:r>
    </w:p>
    <w:p w:rsidR="009A3C33" w:rsidRPr="009A3C33" w:rsidRDefault="009A3C33" w:rsidP="009A3C33">
      <w:pPr>
        <w:pStyle w:val="aff4"/>
        <w:numPr>
          <w:ilvl w:val="2"/>
          <w:numId w:val="22"/>
        </w:numPr>
        <w:suppressAutoHyphens/>
        <w:spacing w:after="0"/>
        <w:ind w:left="0" w:firstLine="709"/>
        <w:jc w:val="both"/>
      </w:pPr>
      <w:r w:rsidRPr="009A3C33">
        <w:t>Проведение СМР (при необходимости, в соответствии с проектом, на данном этапе произвести комплекс работ по восстановление прилегающей территории</w:t>
      </w:r>
      <w:r w:rsidRPr="009A3C33">
        <w:br/>
        <w:t>до первоначального состояния).</w:t>
      </w:r>
    </w:p>
    <w:p w:rsidR="009A3C33" w:rsidRPr="009A3C33" w:rsidRDefault="009A3C33" w:rsidP="009A3C33">
      <w:pPr>
        <w:pStyle w:val="aff4"/>
        <w:numPr>
          <w:ilvl w:val="2"/>
          <w:numId w:val="22"/>
        </w:numPr>
        <w:suppressAutoHyphens/>
        <w:spacing w:after="0"/>
        <w:ind w:left="0" w:firstLine="709"/>
        <w:jc w:val="both"/>
      </w:pPr>
      <w:r w:rsidRPr="009A3C33">
        <w:t>Проведение ПНР, в том числе актуализация (при необходимости, в соответствии</w:t>
      </w:r>
      <w:r w:rsidRPr="009A3C33">
        <w:br/>
        <w:t>с проектом) однолинейных схем 6-10 кВ РЭС и прописывание элементов в АСТУ ОТУ (визуально и привязка ТС, ТИ и ТУ).</w:t>
      </w:r>
    </w:p>
    <w:p w:rsidR="009A3C33" w:rsidRPr="009A3C33" w:rsidRDefault="009A3C33" w:rsidP="009A3C33">
      <w:pPr>
        <w:pStyle w:val="aff4"/>
        <w:numPr>
          <w:ilvl w:val="1"/>
          <w:numId w:val="22"/>
        </w:numPr>
        <w:suppressAutoHyphens/>
        <w:spacing w:after="0"/>
        <w:ind w:left="0" w:firstLine="709"/>
        <w:jc w:val="both"/>
        <w:rPr>
          <w:bCs/>
          <w:iCs/>
        </w:rPr>
      </w:pPr>
      <w:r w:rsidRPr="009A3C33">
        <w:rPr>
          <w:bCs/>
          <w:iCs/>
        </w:rPr>
        <w:t>Основные требования при производстве работ:</w:t>
      </w:r>
    </w:p>
    <w:p w:rsidR="009A3C33" w:rsidRPr="009A3C33" w:rsidRDefault="009A3C33" w:rsidP="009A3C33">
      <w:pPr>
        <w:pStyle w:val="aff4"/>
        <w:numPr>
          <w:ilvl w:val="2"/>
          <w:numId w:val="22"/>
        </w:numPr>
        <w:suppressAutoHyphens/>
        <w:spacing w:after="0"/>
        <w:ind w:left="0" w:firstLine="709"/>
        <w:jc w:val="both"/>
      </w:pPr>
      <w:r w:rsidRPr="009A3C33">
        <w:t>Выполнение при необходимости (в соответствии с проектом) землеустроительных работ.</w:t>
      </w:r>
    </w:p>
    <w:p w:rsidR="009A3C33" w:rsidRPr="009A3C33" w:rsidRDefault="009A3C33" w:rsidP="009A3C33">
      <w:pPr>
        <w:pStyle w:val="aff4"/>
        <w:numPr>
          <w:ilvl w:val="2"/>
          <w:numId w:val="22"/>
        </w:numPr>
        <w:suppressAutoHyphens/>
        <w:spacing w:after="0"/>
        <w:ind w:left="0" w:firstLine="709"/>
        <w:jc w:val="both"/>
      </w:pPr>
      <w:r w:rsidRPr="009A3C33">
        <w:t>Страхование рисков, в том числе причинения ущерба третьей стороне.</w:t>
      </w:r>
    </w:p>
    <w:p w:rsidR="009A3C33" w:rsidRPr="009A3C33" w:rsidRDefault="009A3C33" w:rsidP="009A3C33">
      <w:pPr>
        <w:pStyle w:val="aff4"/>
        <w:numPr>
          <w:ilvl w:val="2"/>
          <w:numId w:val="22"/>
        </w:numPr>
        <w:suppressAutoHyphens/>
        <w:spacing w:after="0"/>
        <w:ind w:left="0" w:firstLine="709"/>
        <w:jc w:val="both"/>
      </w:pPr>
      <w:r w:rsidRPr="009A3C33">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9A3C33" w:rsidRPr="009A3C33" w:rsidRDefault="009A3C33" w:rsidP="009A3C33">
      <w:pPr>
        <w:pStyle w:val="aff4"/>
        <w:numPr>
          <w:ilvl w:val="2"/>
          <w:numId w:val="22"/>
        </w:numPr>
        <w:suppressAutoHyphens/>
        <w:spacing w:after="0"/>
        <w:ind w:left="0" w:firstLine="709"/>
        <w:jc w:val="both"/>
      </w:pPr>
      <w:r w:rsidRPr="009A3C33">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9A3C33" w:rsidRPr="009A3C33" w:rsidRDefault="009A3C33" w:rsidP="009A3C33">
      <w:pPr>
        <w:pStyle w:val="aff4"/>
        <w:numPr>
          <w:ilvl w:val="2"/>
          <w:numId w:val="22"/>
        </w:numPr>
        <w:suppressAutoHyphens/>
        <w:spacing w:after="0"/>
        <w:ind w:left="0" w:firstLine="709"/>
        <w:jc w:val="both"/>
      </w:pPr>
      <w:r w:rsidRPr="009A3C33">
        <w:t>Закупка и поставка оборудования и материалов, предусмотренных РД</w:t>
      </w:r>
      <w:r w:rsidRPr="009A3C33">
        <w:br/>
        <w:t>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9A3C33" w:rsidRPr="009A3C33" w:rsidRDefault="009A3C33" w:rsidP="009A3C33">
      <w:pPr>
        <w:pStyle w:val="aff4"/>
        <w:numPr>
          <w:ilvl w:val="2"/>
          <w:numId w:val="22"/>
        </w:numPr>
        <w:suppressAutoHyphens/>
        <w:spacing w:after="0"/>
        <w:ind w:left="0" w:firstLine="709"/>
        <w:jc w:val="both"/>
      </w:pPr>
      <w:r w:rsidRPr="009A3C33">
        <w:t>Оформление при необходимости (при соответствующем обосновании) разрешений на производство земляных работ.</w:t>
      </w:r>
    </w:p>
    <w:p w:rsidR="009A3C33" w:rsidRPr="009A3C33" w:rsidRDefault="009A3C33" w:rsidP="009A3C33">
      <w:pPr>
        <w:pStyle w:val="aff4"/>
        <w:numPr>
          <w:ilvl w:val="2"/>
          <w:numId w:val="22"/>
        </w:numPr>
        <w:suppressAutoHyphens/>
        <w:spacing w:after="0"/>
        <w:ind w:left="0" w:firstLine="709"/>
        <w:jc w:val="both"/>
      </w:pPr>
      <w:r w:rsidRPr="009A3C33">
        <w:t>Выполнение всех необходимых согласований, возникающих в процессе строительства.</w:t>
      </w:r>
    </w:p>
    <w:p w:rsidR="009A3C33" w:rsidRPr="009A3C33" w:rsidRDefault="009A3C33" w:rsidP="009A3C33">
      <w:pPr>
        <w:pStyle w:val="aff4"/>
        <w:numPr>
          <w:ilvl w:val="2"/>
          <w:numId w:val="22"/>
        </w:numPr>
        <w:suppressAutoHyphens/>
        <w:spacing w:after="0"/>
        <w:ind w:left="0" w:firstLine="709"/>
        <w:jc w:val="both"/>
      </w:pPr>
      <w:r w:rsidRPr="009A3C33">
        <w:t>Выполнение всех Технических условий, выданных заинтересованными организациями.</w:t>
      </w:r>
    </w:p>
    <w:p w:rsidR="009A3C33" w:rsidRPr="009A3C33" w:rsidRDefault="009A3C33" w:rsidP="009A3C33">
      <w:pPr>
        <w:pStyle w:val="aff4"/>
        <w:numPr>
          <w:ilvl w:val="2"/>
          <w:numId w:val="22"/>
        </w:numPr>
        <w:suppressAutoHyphens/>
        <w:spacing w:after="0"/>
        <w:ind w:left="0" w:firstLine="709"/>
        <w:jc w:val="both"/>
      </w:pPr>
      <w:r w:rsidRPr="009A3C33">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9A3C33" w:rsidRPr="009A3C33" w:rsidRDefault="009A3C33" w:rsidP="009A3C33">
      <w:pPr>
        <w:pStyle w:val="aff4"/>
        <w:numPr>
          <w:ilvl w:val="2"/>
          <w:numId w:val="22"/>
        </w:numPr>
        <w:suppressAutoHyphens/>
        <w:spacing w:after="0"/>
        <w:ind w:left="0" w:firstLine="709"/>
        <w:jc w:val="both"/>
      </w:pPr>
      <w:r w:rsidRPr="009A3C33">
        <w:t>Представление необходимых документов для оформления ввода объекта</w:t>
      </w:r>
      <w:r w:rsidRPr="009A3C33">
        <w:br/>
        <w:t>в эксплуатацию Заказчиком по завершении работ.</w:t>
      </w:r>
    </w:p>
    <w:p w:rsidR="009A3C33" w:rsidRPr="009A3C33" w:rsidRDefault="009A3C33" w:rsidP="009A3C33">
      <w:pPr>
        <w:pStyle w:val="aff4"/>
        <w:numPr>
          <w:ilvl w:val="0"/>
          <w:numId w:val="22"/>
        </w:numPr>
        <w:tabs>
          <w:tab w:val="clear" w:pos="1730"/>
        </w:tabs>
        <w:suppressAutoHyphens/>
        <w:spacing w:after="0"/>
        <w:ind w:left="0" w:firstLine="709"/>
        <w:jc w:val="both"/>
      </w:pPr>
      <w:r w:rsidRPr="009A3C33">
        <w:rPr>
          <w:b/>
        </w:rPr>
        <w:t>Требования к подрядной организации</w:t>
      </w:r>
    </w:p>
    <w:p w:rsidR="009A3C33" w:rsidRPr="009A3C33" w:rsidRDefault="009A3C33" w:rsidP="009A3C33">
      <w:pPr>
        <w:pStyle w:val="aff4"/>
        <w:tabs>
          <w:tab w:val="left" w:pos="993"/>
        </w:tabs>
        <w:spacing w:after="0"/>
        <w:ind w:left="709"/>
        <w:jc w:val="both"/>
      </w:pPr>
      <w:r w:rsidRPr="009A3C33">
        <w:t>Подрядная организация:</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w:t>
      </w:r>
      <w:r w:rsidRPr="009A3C33">
        <w:rPr>
          <w:bCs/>
          <w:iCs/>
        </w:rPr>
        <w:br/>
        <w:t>не менее 3 лет;</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должна быть членом саморегулируемой организации в области проектирования</w:t>
      </w:r>
      <w:r w:rsidRPr="009A3C33">
        <w:rPr>
          <w:bCs/>
          <w:iCs/>
        </w:rPr>
        <w:br/>
        <w:t>и строительства, соответствующей виду выполняемых работ согласно ТЗ;</w:t>
      </w:r>
    </w:p>
    <w:p w:rsidR="009A3C33" w:rsidRPr="009A3C33" w:rsidRDefault="009A3C33" w:rsidP="00190D83">
      <w:pPr>
        <w:pStyle w:val="aff4"/>
        <w:numPr>
          <w:ilvl w:val="2"/>
          <w:numId w:val="83"/>
        </w:numPr>
        <w:suppressAutoHyphens/>
        <w:spacing w:after="0"/>
        <w:ind w:left="0" w:firstLine="709"/>
        <w:jc w:val="both"/>
        <w:rPr>
          <w:bCs/>
          <w:iCs/>
        </w:rPr>
      </w:pPr>
      <w:r w:rsidRPr="009A3C33">
        <w:rPr>
          <w:bCs/>
          <w:iCs/>
        </w:rPr>
        <w:t>имеет право привлекать специализированные Субподрядные организации,</w:t>
      </w:r>
      <w:r w:rsidRPr="009A3C33">
        <w:rPr>
          <w:bCs/>
          <w:iCs/>
        </w:rPr>
        <w:br/>
        <w:t>по согласованию с Заказчиком.</w:t>
      </w:r>
    </w:p>
    <w:p w:rsidR="009A3C33" w:rsidRPr="009A3C33" w:rsidRDefault="009A3C33" w:rsidP="009A3C33">
      <w:pPr>
        <w:pStyle w:val="aff4"/>
        <w:numPr>
          <w:ilvl w:val="0"/>
          <w:numId w:val="22"/>
        </w:numPr>
        <w:tabs>
          <w:tab w:val="clear" w:pos="1730"/>
        </w:tabs>
        <w:suppressAutoHyphens/>
        <w:spacing w:after="0"/>
        <w:ind w:left="0" w:firstLine="709"/>
        <w:jc w:val="both"/>
        <w:rPr>
          <w:b/>
        </w:rPr>
      </w:pPr>
      <w:r w:rsidRPr="009A3C33">
        <w:rPr>
          <w:b/>
        </w:rPr>
        <w:t>Гарантийные обязательства</w:t>
      </w:r>
    </w:p>
    <w:p w:rsidR="009A3C33" w:rsidRPr="009A3C33" w:rsidRDefault="009A3C33" w:rsidP="009A3C33">
      <w:pPr>
        <w:pStyle w:val="aff4"/>
        <w:numPr>
          <w:ilvl w:val="2"/>
          <w:numId w:val="22"/>
        </w:numPr>
        <w:suppressAutoHyphens/>
        <w:spacing w:after="0"/>
        <w:ind w:left="0" w:firstLine="709"/>
        <w:jc w:val="both"/>
      </w:pPr>
      <w:r w:rsidRPr="009A3C33">
        <w:t>Гарантия на оборудование и материалы должна распространяться не менее чем</w:t>
      </w:r>
      <w:r w:rsidRPr="009A3C33">
        <w:br/>
        <w:t>на 60 месяцев, на СМР и ПНР – 36 месяцев. Время начала исчисления гарантийного срока – с момента ввода в эксплуатацию.</w:t>
      </w:r>
    </w:p>
    <w:p w:rsidR="009A3C33" w:rsidRPr="009A3C33" w:rsidRDefault="009A3C33" w:rsidP="009A3C33">
      <w:pPr>
        <w:pStyle w:val="aff4"/>
        <w:numPr>
          <w:ilvl w:val="2"/>
          <w:numId w:val="22"/>
        </w:numPr>
        <w:suppressAutoHyphens/>
        <w:spacing w:after="0"/>
        <w:ind w:left="0" w:firstLine="709"/>
        <w:jc w:val="both"/>
      </w:pPr>
      <w:r w:rsidRPr="009A3C33">
        <w:t xml:space="preserve">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w:t>
      </w:r>
      <w:r w:rsidRPr="009A3C33">
        <w:lastRenderedPageBreak/>
        <w:t>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A3C33" w:rsidRPr="009A3C33" w:rsidRDefault="009A3C33" w:rsidP="009A3C33">
      <w:pPr>
        <w:pStyle w:val="aff4"/>
        <w:numPr>
          <w:ilvl w:val="0"/>
          <w:numId w:val="22"/>
        </w:numPr>
        <w:tabs>
          <w:tab w:val="clear" w:pos="1730"/>
        </w:tabs>
        <w:suppressAutoHyphens/>
        <w:spacing w:after="0"/>
        <w:ind w:left="0" w:firstLine="709"/>
        <w:jc w:val="both"/>
      </w:pPr>
      <w:r w:rsidRPr="009A3C33">
        <w:rPr>
          <w:b/>
        </w:rPr>
        <w:t xml:space="preserve">Сроки выполнения работ </w:t>
      </w:r>
    </w:p>
    <w:p w:rsidR="009A3C33" w:rsidRPr="009A3C33" w:rsidRDefault="009A3C33" w:rsidP="009A3C33">
      <w:pPr>
        <w:pStyle w:val="aff4"/>
        <w:tabs>
          <w:tab w:val="left" w:pos="993"/>
          <w:tab w:val="left" w:pos="1134"/>
        </w:tabs>
        <w:spacing w:after="0"/>
        <w:ind w:left="0" w:firstLine="709"/>
        <w:jc w:val="both"/>
      </w:pPr>
      <w:r w:rsidRPr="009A3C33">
        <w:t>Сроки выполнения работ: начало – с даты подписания договора, окончание – в течение 180 (сто восемьдесят) календарных дней с даты подписания договора.</w:t>
      </w:r>
    </w:p>
    <w:p w:rsidR="009A3C33" w:rsidRPr="009A3C33" w:rsidRDefault="009A3C33" w:rsidP="009A3C33">
      <w:pPr>
        <w:pStyle w:val="aff4"/>
        <w:tabs>
          <w:tab w:val="left" w:pos="993"/>
          <w:tab w:val="left" w:pos="1134"/>
        </w:tabs>
        <w:spacing w:after="0"/>
        <w:ind w:left="0" w:firstLine="709"/>
        <w:jc w:val="both"/>
      </w:pPr>
      <w:r w:rsidRPr="009A3C33">
        <w:t>Проектные и строительно-монтажные, пусконаладочные работы выполняются</w:t>
      </w:r>
      <w:r w:rsidRPr="009A3C33">
        <w:br/>
        <w:t>в соответствии с согласованным с Заказчиком графиком выполнения работ.</w:t>
      </w:r>
    </w:p>
    <w:p w:rsidR="009A3C33" w:rsidRPr="009A3C33" w:rsidRDefault="009A3C33" w:rsidP="009A3C33">
      <w:pPr>
        <w:pStyle w:val="aff4"/>
        <w:numPr>
          <w:ilvl w:val="0"/>
          <w:numId w:val="22"/>
        </w:numPr>
        <w:tabs>
          <w:tab w:val="clear" w:pos="1730"/>
        </w:tabs>
        <w:suppressAutoHyphens/>
        <w:spacing w:after="0"/>
        <w:ind w:left="0" w:firstLine="709"/>
        <w:jc w:val="both"/>
        <w:rPr>
          <w:b/>
        </w:rPr>
      </w:pPr>
      <w:r w:rsidRPr="009A3C33">
        <w:rPr>
          <w:b/>
        </w:rPr>
        <w:t>Основные нормативно-технические документы, определяющие требования</w:t>
      </w:r>
      <w:r w:rsidRPr="009A3C33">
        <w:rPr>
          <w:b/>
        </w:rPr>
        <w:br/>
        <w:t>к проектированию:</w:t>
      </w:r>
    </w:p>
    <w:p w:rsidR="009A3C33" w:rsidRPr="009A3C33" w:rsidRDefault="009A3C33" w:rsidP="00190D83">
      <w:pPr>
        <w:pStyle w:val="aff4"/>
        <w:numPr>
          <w:ilvl w:val="2"/>
          <w:numId w:val="83"/>
        </w:numPr>
        <w:suppressAutoHyphens/>
        <w:spacing w:after="0"/>
        <w:ind w:left="0" w:firstLine="709"/>
        <w:jc w:val="both"/>
      </w:pPr>
      <w:r w:rsidRPr="009A3C33">
        <w:t>Градостроительный кодекс РФ;</w:t>
      </w:r>
    </w:p>
    <w:p w:rsidR="009A3C33" w:rsidRPr="009A3C33" w:rsidRDefault="009A3C33" w:rsidP="00190D83">
      <w:pPr>
        <w:pStyle w:val="aff4"/>
        <w:numPr>
          <w:ilvl w:val="2"/>
          <w:numId w:val="83"/>
        </w:numPr>
        <w:suppressAutoHyphens/>
        <w:spacing w:after="0"/>
        <w:ind w:left="0" w:firstLine="709"/>
        <w:jc w:val="both"/>
      </w:pPr>
      <w:r w:rsidRPr="009A3C33">
        <w:t>Земельный кодекс РФ;</w:t>
      </w:r>
    </w:p>
    <w:p w:rsidR="009A3C33" w:rsidRPr="009A3C33" w:rsidRDefault="009A3C33" w:rsidP="00190D83">
      <w:pPr>
        <w:pStyle w:val="aff4"/>
        <w:numPr>
          <w:ilvl w:val="2"/>
          <w:numId w:val="83"/>
        </w:numPr>
        <w:suppressAutoHyphens/>
        <w:spacing w:after="0"/>
        <w:ind w:left="0" w:firstLine="709"/>
        <w:jc w:val="both"/>
      </w:pPr>
      <w:r w:rsidRPr="009A3C33">
        <w:t xml:space="preserve">Лесной кодекс РФ; </w:t>
      </w:r>
    </w:p>
    <w:p w:rsidR="009A3C33" w:rsidRPr="009A3C33" w:rsidRDefault="009A3C33" w:rsidP="00190D83">
      <w:pPr>
        <w:pStyle w:val="aff4"/>
        <w:numPr>
          <w:ilvl w:val="2"/>
          <w:numId w:val="83"/>
        </w:numPr>
        <w:suppressAutoHyphens/>
        <w:spacing w:after="0"/>
        <w:ind w:left="0" w:firstLine="709"/>
        <w:jc w:val="both"/>
      </w:pPr>
      <w:r w:rsidRPr="009A3C33">
        <w:t>ПУЭ (действующее издание);</w:t>
      </w:r>
    </w:p>
    <w:p w:rsidR="009A3C33" w:rsidRPr="009A3C33" w:rsidRDefault="009A3C33" w:rsidP="00190D83">
      <w:pPr>
        <w:pStyle w:val="aff4"/>
        <w:numPr>
          <w:ilvl w:val="2"/>
          <w:numId w:val="83"/>
        </w:numPr>
        <w:suppressAutoHyphens/>
        <w:spacing w:after="0"/>
        <w:ind w:left="0" w:firstLine="709"/>
        <w:jc w:val="both"/>
      </w:pPr>
      <w:r w:rsidRPr="009A3C33">
        <w:t>ПТЭ (действующее издание);</w:t>
      </w:r>
    </w:p>
    <w:p w:rsidR="009A3C33" w:rsidRPr="009A3C33" w:rsidRDefault="009A3C33" w:rsidP="00190D83">
      <w:pPr>
        <w:pStyle w:val="aff4"/>
        <w:numPr>
          <w:ilvl w:val="2"/>
          <w:numId w:val="83"/>
        </w:numPr>
        <w:suppressAutoHyphens/>
        <w:spacing w:after="0"/>
        <w:ind w:left="0" w:firstLine="709"/>
        <w:jc w:val="both"/>
      </w:pPr>
      <w:r w:rsidRPr="009A3C33">
        <w:t>Федеральный закон Российской Федерации от 12.07.2017 № 187-ФЗ</w:t>
      </w:r>
      <w:r w:rsidRPr="009A3C33">
        <w:br/>
        <w:t>«О безопасности критической информационной инфраструктуры Российской Федерации»;</w:t>
      </w:r>
    </w:p>
    <w:p w:rsidR="009A3C33" w:rsidRPr="009A3C33" w:rsidRDefault="009A3C33" w:rsidP="00190D83">
      <w:pPr>
        <w:pStyle w:val="aff4"/>
        <w:numPr>
          <w:ilvl w:val="2"/>
          <w:numId w:val="83"/>
        </w:numPr>
        <w:suppressAutoHyphens/>
        <w:spacing w:after="0"/>
        <w:ind w:left="0" w:firstLine="709"/>
        <w:jc w:val="both"/>
      </w:pPr>
      <w:r w:rsidRPr="009A3C33">
        <w:t>Постановление правительства Российской федерации от 08.02.2018 № 127</w:t>
      </w:r>
      <w:r w:rsidRPr="009A3C33">
        <w:br/>
        <w:t>«Об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A3C33" w:rsidRPr="009A3C33" w:rsidRDefault="009A3C33" w:rsidP="00190D83">
      <w:pPr>
        <w:pStyle w:val="aff4"/>
        <w:numPr>
          <w:ilvl w:val="2"/>
          <w:numId w:val="83"/>
        </w:numPr>
        <w:suppressAutoHyphens/>
        <w:spacing w:after="0"/>
        <w:ind w:left="0" w:firstLine="709"/>
        <w:jc w:val="both"/>
      </w:pPr>
      <w:r w:rsidRPr="009A3C33">
        <w:t>Приказ ФСТЭК России от 25.12.2017 № 239 «Об утверждении Требований</w:t>
      </w:r>
      <w:r w:rsidRPr="009A3C33">
        <w:br/>
        <w:t>по обеспечению безопасности значимых объектов критической информационной инфраструктуры Российской Федерации»;</w:t>
      </w:r>
    </w:p>
    <w:p w:rsidR="009A3C33" w:rsidRPr="009A3C33" w:rsidRDefault="009A3C33" w:rsidP="00190D83">
      <w:pPr>
        <w:pStyle w:val="aff4"/>
        <w:numPr>
          <w:ilvl w:val="2"/>
          <w:numId w:val="83"/>
        </w:numPr>
        <w:suppressAutoHyphens/>
        <w:spacing w:after="0"/>
        <w:ind w:left="0" w:firstLine="709"/>
        <w:jc w:val="both"/>
      </w:pPr>
      <w:r w:rsidRPr="009A3C33">
        <w:t>ГОСТ Р 51583-2014 «Защита информации. Порядок создания автоматизированных систем в защищенном исполнении. Общие положения»;</w:t>
      </w:r>
    </w:p>
    <w:p w:rsidR="009A3C33" w:rsidRPr="009A3C33" w:rsidRDefault="009A3C33" w:rsidP="00190D83">
      <w:pPr>
        <w:pStyle w:val="aff4"/>
        <w:numPr>
          <w:ilvl w:val="2"/>
          <w:numId w:val="83"/>
        </w:numPr>
        <w:suppressAutoHyphens/>
        <w:spacing w:after="0"/>
        <w:ind w:left="0" w:firstLine="709"/>
        <w:jc w:val="both"/>
      </w:pPr>
      <w:r w:rsidRPr="009A3C33">
        <w:t>Постановление правительства Российской Федерации № 87 от 16 февраля 2008 г. «О составе разделов проектной документации и требованиях к их содержанию» (в редакции Постановления правительства № 963 от 27.05.2022);</w:t>
      </w:r>
    </w:p>
    <w:p w:rsidR="009A3C33" w:rsidRPr="009A3C33" w:rsidRDefault="009A3C33" w:rsidP="00190D83">
      <w:pPr>
        <w:pStyle w:val="aff4"/>
        <w:numPr>
          <w:ilvl w:val="2"/>
          <w:numId w:val="83"/>
        </w:numPr>
        <w:suppressAutoHyphens/>
        <w:spacing w:after="0"/>
        <w:ind w:left="0" w:firstLine="709"/>
        <w:jc w:val="both"/>
      </w:pPr>
      <w:r w:rsidRPr="009A3C33">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A3C33" w:rsidRPr="009A3C33" w:rsidRDefault="009A3C33" w:rsidP="00190D83">
      <w:pPr>
        <w:pStyle w:val="aff4"/>
        <w:numPr>
          <w:ilvl w:val="2"/>
          <w:numId w:val="83"/>
        </w:numPr>
        <w:suppressAutoHyphens/>
        <w:spacing w:after="0"/>
        <w:ind w:left="0" w:firstLine="709"/>
        <w:jc w:val="both"/>
      </w:pPr>
      <w:r w:rsidRPr="009A3C33">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9A3C33" w:rsidRPr="009A3C33" w:rsidRDefault="009A3C33" w:rsidP="00190D83">
      <w:pPr>
        <w:pStyle w:val="aff4"/>
        <w:numPr>
          <w:ilvl w:val="2"/>
          <w:numId w:val="83"/>
        </w:numPr>
        <w:suppressAutoHyphens/>
        <w:spacing w:after="0"/>
        <w:ind w:left="0" w:firstLine="709"/>
        <w:jc w:val="both"/>
      </w:pPr>
      <w:r w:rsidRPr="009A3C33">
        <w:t>Постановление Правительства РФ от 03.12.2014 №</w:t>
      </w:r>
      <w:r w:rsidRPr="009A3C33">
        <w:rPr>
          <w:lang w:val="en-US"/>
        </w:rPr>
        <w:t> </w:t>
      </w:r>
      <w:r w:rsidRPr="009A3C33">
        <w:t>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A3C33" w:rsidRPr="009A3C33" w:rsidRDefault="009A3C33" w:rsidP="00190D83">
      <w:pPr>
        <w:pStyle w:val="aff4"/>
        <w:numPr>
          <w:ilvl w:val="2"/>
          <w:numId w:val="83"/>
        </w:numPr>
        <w:suppressAutoHyphens/>
        <w:spacing w:after="0"/>
        <w:ind w:left="0" w:firstLine="709"/>
        <w:jc w:val="both"/>
      </w:pPr>
      <w:r w:rsidRPr="009A3C33">
        <w:t>Положение ПАО «Россети» «О единой технической политике в электросетевом комплексе»;</w:t>
      </w:r>
    </w:p>
    <w:p w:rsidR="009A3C33" w:rsidRPr="009A3C33" w:rsidRDefault="009A3C33" w:rsidP="00190D83">
      <w:pPr>
        <w:pStyle w:val="aff4"/>
        <w:numPr>
          <w:ilvl w:val="2"/>
          <w:numId w:val="83"/>
        </w:numPr>
        <w:suppressAutoHyphens/>
        <w:spacing w:after="0"/>
        <w:ind w:left="0" w:firstLine="709"/>
        <w:jc w:val="both"/>
      </w:pPr>
      <w:r w:rsidRPr="009A3C33">
        <w:t>Концепция цифровизации сетей на 2018-2030 гг. ПАО «Россети»;</w:t>
      </w:r>
    </w:p>
    <w:p w:rsidR="009A3C33" w:rsidRPr="009A3C33" w:rsidRDefault="009A3C33" w:rsidP="00190D83">
      <w:pPr>
        <w:pStyle w:val="aff4"/>
        <w:numPr>
          <w:ilvl w:val="2"/>
          <w:numId w:val="83"/>
        </w:numPr>
        <w:suppressAutoHyphens/>
        <w:spacing w:after="0"/>
        <w:ind w:left="0" w:firstLine="709"/>
        <w:jc w:val="both"/>
      </w:pPr>
      <w:r w:rsidRPr="009A3C33">
        <w:t>СТО 34.01-21.1-001-2017 «Распределительные электрические сети напряжением 0,4-110 кВ. Требования к технологическому проектированию»;</w:t>
      </w:r>
    </w:p>
    <w:p w:rsidR="009A3C33" w:rsidRPr="009A3C33" w:rsidRDefault="009A3C33" w:rsidP="00190D83">
      <w:pPr>
        <w:pStyle w:val="aff4"/>
        <w:numPr>
          <w:ilvl w:val="2"/>
          <w:numId w:val="83"/>
        </w:numPr>
        <w:suppressAutoHyphens/>
        <w:spacing w:after="0"/>
        <w:ind w:left="0" w:firstLine="709"/>
        <w:jc w:val="both"/>
      </w:pPr>
      <w:r w:rsidRPr="009A3C33">
        <w:t>СТО 34.01-2.2-002-2015 «Арматура для воздушных линий электропередачи</w:t>
      </w:r>
      <w:r w:rsidRPr="009A3C33">
        <w:br/>
        <w:t>с самонесущими изолированными проводами напряжением до 1 кВ Анкерная</w:t>
      </w:r>
      <w:r w:rsidRPr="009A3C33">
        <w:br/>
        <w:t>и поддерживающая арматура для СИП-1 и СИП-2.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СТО 34.01-2.2-003-2015» Арматура для воздушных линий электропередачи</w:t>
      </w:r>
      <w:r w:rsidRPr="009A3C33">
        <w:br/>
        <w:t>с самонесущими изолированными проводами напряжением до 1 кВ. Вспомогательная арматура.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lastRenderedPageBreak/>
        <w:t xml:space="preserve"> СТО 34.01-2.2-004-2015 «Арматура для воздушных линий электропередачи</w:t>
      </w:r>
      <w:r w:rsidRPr="009A3C33">
        <w:br/>
        <w:t>с самонесущими изолированными проводами напряжением до 1 кВ. Ответвительная арматура.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 xml:space="preserve"> СТО 34.01-2.2-005-2015 «Арматура для воздушных линий электропередачи</w:t>
      </w:r>
      <w:r w:rsidRPr="009A3C33">
        <w:br/>
        <w:t>с самонесущими изолированными проводами напряжением до 1 кВ. Правила приёмки и методы испытаний.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 xml:space="preserve"> СТО 34.01-2.2-006-2015 «Арматура для воздушных линий электропередачи</w:t>
      </w:r>
      <w:r w:rsidRPr="009A3C33">
        <w:br/>
        <w:t>с самонесущими изолированными проводами напряжением до 1 кВ. Соединительная арматура.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 xml:space="preserve"> СТО 34.01-2.2-007-2015 «Арматура для воздушных линий электропередачи</w:t>
      </w:r>
      <w:r w:rsidRPr="009A3C33">
        <w:br/>
        <w:t>с самонесущими изолированными проводами напряжением до 1 кВ. Анкерная</w:t>
      </w:r>
      <w:r w:rsidRPr="009A3C33">
        <w:br/>
        <w:t>и поддерживающая арматура для СИП-4.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СТО 34.01-21-005-2019 «Цифровая электрическая сеть. Требования</w:t>
      </w:r>
      <w:r w:rsidRPr="009A3C33">
        <w:br/>
        <w:t>к проектированию цифровых распределительных электрических сетей 0,4-220 кВ»;</w:t>
      </w:r>
    </w:p>
    <w:p w:rsidR="009A3C33" w:rsidRPr="009A3C33" w:rsidRDefault="009A3C33" w:rsidP="00190D83">
      <w:pPr>
        <w:pStyle w:val="aff4"/>
        <w:numPr>
          <w:ilvl w:val="2"/>
          <w:numId w:val="83"/>
        </w:numPr>
        <w:suppressAutoHyphens/>
        <w:spacing w:after="0"/>
        <w:ind w:left="0" w:firstLine="709"/>
        <w:jc w:val="both"/>
      </w:pPr>
      <w:r w:rsidRPr="009A3C33">
        <w:t>СТО 56947007-29.240.02.001-2008 «Методические указания по защите распределительных сетей напряжением 0,4-10 кВ от грозовых перенапряжений»;</w:t>
      </w:r>
    </w:p>
    <w:p w:rsidR="009A3C33" w:rsidRPr="009A3C33" w:rsidRDefault="009A3C33" w:rsidP="00190D83">
      <w:pPr>
        <w:pStyle w:val="aff4"/>
        <w:numPr>
          <w:ilvl w:val="2"/>
          <w:numId w:val="83"/>
        </w:numPr>
        <w:suppressAutoHyphens/>
        <w:spacing w:after="0"/>
        <w:ind w:left="0" w:firstLine="709"/>
        <w:jc w:val="both"/>
      </w:pPr>
      <w:r w:rsidRPr="009A3C33">
        <w:t>СТО 34.01-2.2-033-2017 «Линейное коммутационное оборудование 6-35 кВ – секционирующие пункты (реклоузеры). Том 1.2. Секционирующие пункты (реклоузеры)»;</w:t>
      </w:r>
    </w:p>
    <w:p w:rsidR="009A3C33" w:rsidRPr="009A3C33" w:rsidRDefault="009A3C33" w:rsidP="00190D83">
      <w:pPr>
        <w:pStyle w:val="aff4"/>
        <w:numPr>
          <w:ilvl w:val="2"/>
          <w:numId w:val="83"/>
        </w:numPr>
        <w:suppressAutoHyphens/>
        <w:spacing w:after="0"/>
        <w:ind w:left="0" w:firstLine="709"/>
        <w:jc w:val="both"/>
      </w:pPr>
      <w:r w:rsidRPr="009A3C33">
        <w:t>СТО 34.01-6.1-001-2016. «Программно-технические комплексы подстанций</w:t>
      </w:r>
      <w:r w:rsidRPr="009A3C33">
        <w:br/>
        <w:t>6-10 (20) кВ. Общие технические требования»;</w:t>
      </w:r>
    </w:p>
    <w:p w:rsidR="009A3C33" w:rsidRPr="009A3C33" w:rsidRDefault="009A3C33" w:rsidP="00190D83">
      <w:pPr>
        <w:pStyle w:val="aff4"/>
        <w:numPr>
          <w:ilvl w:val="2"/>
          <w:numId w:val="83"/>
        </w:numPr>
        <w:suppressAutoHyphens/>
        <w:spacing w:after="0"/>
        <w:ind w:left="0" w:firstLine="709"/>
        <w:jc w:val="both"/>
      </w:pPr>
      <w:r w:rsidRPr="009A3C33">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9A3C33" w:rsidRPr="009A3C33" w:rsidRDefault="009A3C33" w:rsidP="00190D83">
      <w:pPr>
        <w:pStyle w:val="aff4"/>
        <w:numPr>
          <w:ilvl w:val="2"/>
          <w:numId w:val="83"/>
        </w:numPr>
        <w:suppressAutoHyphens/>
        <w:spacing w:after="0"/>
        <w:ind w:left="0" w:firstLine="709"/>
        <w:jc w:val="both"/>
      </w:pPr>
      <w:r w:rsidRPr="009A3C33">
        <w:t>СТО 56947007-29.240.02.001-2008 «Методические указания по защите распределительных сетей напряжением 0,4-10 кВ от грозовых перенапряжений»;</w:t>
      </w:r>
    </w:p>
    <w:p w:rsidR="009A3C33" w:rsidRPr="009A3C33" w:rsidRDefault="009A3C33" w:rsidP="00190D83">
      <w:pPr>
        <w:pStyle w:val="aff4"/>
        <w:numPr>
          <w:ilvl w:val="2"/>
          <w:numId w:val="83"/>
        </w:numPr>
        <w:suppressAutoHyphens/>
        <w:spacing w:after="0"/>
        <w:ind w:left="0" w:firstLine="709"/>
        <w:jc w:val="both"/>
      </w:pPr>
      <w:r w:rsidRPr="009A3C33">
        <w:t xml:space="preserve">СТО 34.01-2.3.3-037-2020 ПАО «Россети» Трубы для прокладки кабельных линий напряжением выше 1 кВ; </w:t>
      </w:r>
    </w:p>
    <w:p w:rsidR="009A3C33" w:rsidRPr="009A3C33" w:rsidRDefault="009A3C33" w:rsidP="00190D83">
      <w:pPr>
        <w:pStyle w:val="aff4"/>
        <w:numPr>
          <w:ilvl w:val="2"/>
          <w:numId w:val="83"/>
        </w:numPr>
        <w:suppressAutoHyphens/>
        <w:spacing w:after="0"/>
        <w:ind w:left="0" w:firstLine="709"/>
        <w:jc w:val="both"/>
      </w:pPr>
      <w:r w:rsidRPr="009A3C33">
        <w:t>РД 153-34.0-20.527-98 «Руководящие указания по расчету токов короткого замыкания и выбору электрооборудования»;</w:t>
      </w:r>
    </w:p>
    <w:p w:rsidR="009A3C33" w:rsidRPr="009A3C33" w:rsidRDefault="009A3C33" w:rsidP="00190D83">
      <w:pPr>
        <w:pStyle w:val="aff4"/>
        <w:numPr>
          <w:ilvl w:val="2"/>
          <w:numId w:val="83"/>
        </w:numPr>
        <w:suppressAutoHyphens/>
        <w:spacing w:after="0"/>
        <w:ind w:left="0" w:firstLine="709"/>
        <w:jc w:val="both"/>
      </w:pPr>
      <w:r w:rsidRPr="009A3C33">
        <w:t>Технические требования к компонентам цифровой сети ПАО «Россети»;</w:t>
      </w:r>
    </w:p>
    <w:p w:rsidR="009A3C33" w:rsidRPr="009A3C33" w:rsidRDefault="009A3C33" w:rsidP="00190D83">
      <w:pPr>
        <w:pStyle w:val="aff4"/>
        <w:numPr>
          <w:ilvl w:val="2"/>
          <w:numId w:val="83"/>
        </w:numPr>
        <w:suppressAutoHyphens/>
        <w:spacing w:after="0"/>
        <w:ind w:left="0" w:firstLine="709"/>
        <w:jc w:val="both"/>
      </w:pPr>
      <w:r w:rsidRPr="009A3C33">
        <w:t>Нормы отвода земель для электрических сетей напряжением 0,38-750 кВ, № 14278. Утверждены Минтопэнерго 20.05.1994 г.;</w:t>
      </w:r>
    </w:p>
    <w:p w:rsidR="009A3C33" w:rsidRPr="009A3C33" w:rsidRDefault="009A3C33" w:rsidP="00190D83">
      <w:pPr>
        <w:pStyle w:val="aff4"/>
        <w:numPr>
          <w:ilvl w:val="2"/>
          <w:numId w:val="83"/>
        </w:numPr>
        <w:suppressAutoHyphens/>
        <w:spacing w:after="0"/>
        <w:ind w:left="0" w:firstLine="709"/>
        <w:jc w:val="both"/>
      </w:pPr>
      <w:r w:rsidRPr="009A3C33">
        <w:t>Руководство по изысканиям трасс и площадок для электросетевых объектов напряжением 0,4-20 кВ;</w:t>
      </w:r>
    </w:p>
    <w:p w:rsidR="009A3C33" w:rsidRPr="009A3C33" w:rsidRDefault="009A3C33" w:rsidP="00190D83">
      <w:pPr>
        <w:pStyle w:val="aff4"/>
        <w:numPr>
          <w:ilvl w:val="2"/>
          <w:numId w:val="83"/>
        </w:numPr>
        <w:suppressAutoHyphens/>
        <w:spacing w:after="0"/>
        <w:ind w:left="0" w:firstLine="709"/>
        <w:jc w:val="both"/>
      </w:pPr>
      <w:r w:rsidRPr="009A3C33">
        <w:t>ГОСТ Р 21.101-2020. Система проектной документации для строительства. Основные требования к проектной и рабочей документации;</w:t>
      </w:r>
    </w:p>
    <w:p w:rsidR="009A3C33" w:rsidRPr="009A3C33" w:rsidRDefault="009A3C33" w:rsidP="00190D83">
      <w:pPr>
        <w:pStyle w:val="aff4"/>
        <w:numPr>
          <w:ilvl w:val="2"/>
          <w:numId w:val="83"/>
        </w:numPr>
        <w:suppressAutoHyphens/>
        <w:spacing w:after="0"/>
        <w:ind w:left="0" w:firstLine="709"/>
        <w:jc w:val="both"/>
      </w:pPr>
      <w:r w:rsidRPr="009A3C33">
        <w:t>Методические указания ПАО «МРСК Центра» по установке индикаторов короткого замыкания на воздушных линиях электропередач в сетях 6-10 кВ, МИ БП 11/06-01/2020;</w:t>
      </w:r>
    </w:p>
    <w:p w:rsidR="009A3C33" w:rsidRPr="009A3C33" w:rsidRDefault="009A3C33" w:rsidP="00190D83">
      <w:pPr>
        <w:pStyle w:val="aff4"/>
        <w:numPr>
          <w:ilvl w:val="2"/>
          <w:numId w:val="83"/>
        </w:numPr>
        <w:suppressAutoHyphens/>
        <w:spacing w:after="0"/>
        <w:ind w:left="0" w:firstLine="709"/>
        <w:jc w:val="both"/>
      </w:pPr>
      <w:r w:rsidRPr="009A3C33">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9A3C33" w:rsidRPr="009A3C33" w:rsidRDefault="009A3C33" w:rsidP="00190D83">
      <w:pPr>
        <w:pStyle w:val="aff4"/>
        <w:numPr>
          <w:ilvl w:val="2"/>
          <w:numId w:val="83"/>
        </w:numPr>
        <w:suppressAutoHyphens/>
        <w:spacing w:after="0"/>
        <w:ind w:left="0" w:firstLine="709"/>
        <w:jc w:val="both"/>
      </w:pPr>
      <w:r w:rsidRPr="009A3C33">
        <w:t>Положение об управлении фирменным стилем ПАО «Россети Центр» /</w:t>
      </w:r>
      <w:r w:rsidRPr="009A3C33">
        <w:br/>
        <w:t>ПАО «Россети Центр и Приволжье»;</w:t>
      </w:r>
    </w:p>
    <w:p w:rsidR="009A3C33" w:rsidRPr="009A3C33" w:rsidRDefault="009A3C33" w:rsidP="00190D83">
      <w:pPr>
        <w:pStyle w:val="aff4"/>
        <w:numPr>
          <w:ilvl w:val="2"/>
          <w:numId w:val="83"/>
        </w:numPr>
        <w:suppressAutoHyphens/>
        <w:spacing w:after="0"/>
        <w:ind w:left="0" w:firstLine="709"/>
        <w:jc w:val="both"/>
      </w:pPr>
      <w:r w:rsidRPr="009A3C33">
        <w:t xml:space="preserve">Руководство «Порядок ведения исполнительной и формирования приемо-сдаточной документации на объектах электросетевого комплекса </w:t>
      </w:r>
      <w:r w:rsidRPr="009A3C33">
        <w:br/>
        <w:t>ПАО «МРСК Центра» и ПАО «МРСК Центра и Приволжья» РК БП 20/08-02/2019;</w:t>
      </w:r>
    </w:p>
    <w:p w:rsidR="009A3C33" w:rsidRPr="009A3C33" w:rsidRDefault="009A3C33" w:rsidP="00190D83">
      <w:pPr>
        <w:pStyle w:val="aff4"/>
        <w:numPr>
          <w:ilvl w:val="2"/>
          <w:numId w:val="83"/>
        </w:numPr>
        <w:suppressAutoHyphens/>
        <w:spacing w:after="0"/>
        <w:ind w:left="0" w:firstLine="709"/>
        <w:jc w:val="both"/>
      </w:pPr>
      <w:r w:rsidRPr="009A3C33">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w:t>
      </w:r>
      <w:r w:rsidRPr="009A3C33">
        <w:br/>
        <w:t>и ПАО «МРСК Центра и Приволжья» РК БП 20/08-02/2019;</w:t>
      </w:r>
    </w:p>
    <w:p w:rsidR="009A3C33" w:rsidRPr="009A3C33" w:rsidRDefault="009A3C33" w:rsidP="00190D83">
      <w:pPr>
        <w:pStyle w:val="aff4"/>
        <w:numPr>
          <w:ilvl w:val="2"/>
          <w:numId w:val="83"/>
        </w:numPr>
        <w:suppressAutoHyphens/>
        <w:spacing w:after="0"/>
        <w:ind w:left="0" w:firstLine="709"/>
        <w:jc w:val="both"/>
      </w:pPr>
      <w:r w:rsidRPr="009A3C33">
        <w:t>СП 48.13330.2019 «СНиП 12-01-2004 Организация строительства»;</w:t>
      </w:r>
    </w:p>
    <w:p w:rsidR="009A3C33" w:rsidRPr="009A3C33" w:rsidRDefault="009A3C33" w:rsidP="00190D83">
      <w:pPr>
        <w:pStyle w:val="aff4"/>
        <w:numPr>
          <w:ilvl w:val="2"/>
          <w:numId w:val="83"/>
        </w:numPr>
        <w:suppressAutoHyphens/>
        <w:spacing w:after="0"/>
        <w:ind w:left="0" w:firstLine="709"/>
        <w:jc w:val="both"/>
      </w:pPr>
      <w:r w:rsidRPr="009A3C33">
        <w:t>СНиП 12-03-2001 «Безопасность труда в строительстве», часть 1 «Общие требования»;</w:t>
      </w:r>
    </w:p>
    <w:p w:rsidR="009A3C33" w:rsidRPr="009A3C33" w:rsidRDefault="009A3C33" w:rsidP="00190D83">
      <w:pPr>
        <w:pStyle w:val="aff4"/>
        <w:numPr>
          <w:ilvl w:val="2"/>
          <w:numId w:val="83"/>
        </w:numPr>
        <w:suppressAutoHyphens/>
        <w:spacing w:after="0"/>
        <w:ind w:left="0" w:firstLine="709"/>
        <w:jc w:val="both"/>
      </w:pPr>
      <w:r w:rsidRPr="009A3C33">
        <w:lastRenderedPageBreak/>
        <w:t>СНиП 12-04-2002 «Безопасность труда в строительстве», часть 2 «Строительное производство».</w:t>
      </w:r>
    </w:p>
    <w:p w:rsidR="009A3C33" w:rsidRPr="009A3C33" w:rsidRDefault="009A3C33" w:rsidP="009A3C33">
      <w:pPr>
        <w:pStyle w:val="Default"/>
        <w:ind w:firstLine="709"/>
        <w:jc w:val="both"/>
        <w:rPr>
          <w:color w:val="auto"/>
        </w:rPr>
      </w:pPr>
      <w:r w:rsidRPr="009A3C33">
        <w:rPr>
          <w:color w:val="auto"/>
        </w:rPr>
        <w:t>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p>
    <w:p w:rsidR="009A3C33" w:rsidRPr="004211C8" w:rsidRDefault="009A3C33" w:rsidP="00A3081A">
      <w:pPr>
        <w:pStyle w:val="Default"/>
        <w:spacing w:line="276" w:lineRule="auto"/>
        <w:ind w:firstLine="709"/>
        <w:jc w:val="both"/>
        <w:rPr>
          <w:color w:val="auto"/>
        </w:rPr>
      </w:pPr>
    </w:p>
    <w:p w:rsidR="009A3C33" w:rsidRPr="004211C8" w:rsidRDefault="009A3C33" w:rsidP="00A3081A">
      <w:pPr>
        <w:pStyle w:val="Default"/>
        <w:spacing w:line="276" w:lineRule="auto"/>
        <w:ind w:firstLine="709"/>
        <w:jc w:val="both"/>
        <w:rPr>
          <w:color w:val="auto"/>
        </w:rPr>
      </w:pPr>
    </w:p>
    <w:p w:rsidR="009A3C33" w:rsidRPr="004211C8" w:rsidRDefault="009A3C33" w:rsidP="00A3081A">
      <w:pPr>
        <w:spacing w:line="276" w:lineRule="auto"/>
      </w:pPr>
    </w:p>
    <w:tbl>
      <w:tblPr>
        <w:tblW w:w="5212" w:type="pct"/>
        <w:tblLayout w:type="fixed"/>
        <w:tblLook w:val="04A0" w:firstRow="1" w:lastRow="0" w:firstColumn="1" w:lastColumn="0" w:noHBand="0" w:noVBand="1"/>
      </w:tblPr>
      <w:tblGrid>
        <w:gridCol w:w="5454"/>
        <w:gridCol w:w="5035"/>
      </w:tblGrid>
      <w:tr w:rsidR="009A3C33" w:rsidTr="000D0807">
        <w:tc>
          <w:tcPr>
            <w:tcW w:w="2600" w:type="pct"/>
            <w:shd w:val="clear" w:color="auto" w:fill="auto"/>
          </w:tcPr>
          <w:p w:rsidR="009A3C33" w:rsidRDefault="009A3C33" w:rsidP="000D0807">
            <w:pPr>
              <w:tabs>
                <w:tab w:val="left" w:pos="3416"/>
              </w:tabs>
              <w:rPr>
                <w:b/>
              </w:rPr>
            </w:pPr>
            <w:r>
              <w:rPr>
                <w:b/>
              </w:rPr>
              <w:t>ЗАКАЗЧИК:</w:t>
            </w:r>
          </w:p>
          <w:p w:rsidR="009A3C33" w:rsidRDefault="009A3C33" w:rsidP="000D0807">
            <w:pPr>
              <w:tabs>
                <w:tab w:val="left" w:pos="3416"/>
              </w:tabs>
              <w:rPr>
                <w:b/>
              </w:rPr>
            </w:pPr>
          </w:p>
        </w:tc>
        <w:tc>
          <w:tcPr>
            <w:tcW w:w="2400" w:type="pct"/>
            <w:shd w:val="clear" w:color="auto" w:fill="auto"/>
          </w:tcPr>
          <w:p w:rsidR="009A3C33" w:rsidRDefault="009A3C33" w:rsidP="000D0807">
            <w:pPr>
              <w:ind w:right="-1"/>
              <w:rPr>
                <w:b/>
              </w:rPr>
            </w:pPr>
            <w:r>
              <w:rPr>
                <w:b/>
              </w:rPr>
              <w:t>ПОДРЯДЧИК:</w:t>
            </w:r>
          </w:p>
        </w:tc>
      </w:tr>
      <w:tr w:rsidR="009A3C33" w:rsidTr="000D0807">
        <w:tc>
          <w:tcPr>
            <w:tcW w:w="2600" w:type="pct"/>
            <w:shd w:val="clear" w:color="auto" w:fill="auto"/>
          </w:tcPr>
          <w:p w:rsidR="009A3C33" w:rsidRDefault="009A3C33" w:rsidP="000D0807">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A3C33" w:rsidRPr="00EA34EB" w:rsidRDefault="009A3C33" w:rsidP="000D0807">
            <w:pPr>
              <w:autoSpaceDE w:val="0"/>
              <w:autoSpaceDN w:val="0"/>
              <w:adjustRightInd w:val="0"/>
              <w:rPr>
                <w:b/>
              </w:rPr>
            </w:pPr>
            <w:r w:rsidRPr="00EA34EB">
              <w:rPr>
                <w:b/>
              </w:rPr>
              <w:t>«</w:t>
            </w:r>
            <w:r>
              <w:rPr>
                <w:b/>
              </w:rPr>
              <w:t>Россети Центр</w:t>
            </w:r>
            <w:r w:rsidRPr="00EA34EB">
              <w:rPr>
                <w:b/>
              </w:rPr>
              <w:t>» - «Белгородэнерго»)</w:t>
            </w:r>
          </w:p>
          <w:p w:rsidR="009A3C33" w:rsidRPr="008F1E8A" w:rsidRDefault="009A3C33" w:rsidP="000D0807">
            <w:pPr>
              <w:tabs>
                <w:tab w:val="left" w:pos="3416"/>
              </w:tabs>
              <w:autoSpaceDE w:val="0"/>
              <w:autoSpaceDN w:val="0"/>
              <w:adjustRightInd w:val="0"/>
              <w:rPr>
                <w:b/>
              </w:rPr>
            </w:pPr>
          </w:p>
        </w:tc>
        <w:tc>
          <w:tcPr>
            <w:tcW w:w="2400" w:type="pct"/>
            <w:shd w:val="clear" w:color="auto" w:fill="auto"/>
          </w:tcPr>
          <w:p w:rsidR="009A3C33" w:rsidRPr="008F1E8A" w:rsidRDefault="009A3C33" w:rsidP="000D0807">
            <w:pPr>
              <w:autoSpaceDE w:val="0"/>
              <w:autoSpaceDN w:val="0"/>
              <w:adjustRightInd w:val="0"/>
              <w:ind w:right="-1"/>
              <w:rPr>
                <w:b/>
              </w:rPr>
            </w:pPr>
            <w:r w:rsidRPr="008F1E8A">
              <w:rPr>
                <w:b/>
              </w:rPr>
              <w:t>_____________________________</w:t>
            </w:r>
          </w:p>
          <w:p w:rsidR="009A3C33" w:rsidRPr="008F1E8A" w:rsidRDefault="009A3C33" w:rsidP="000D0807">
            <w:pPr>
              <w:autoSpaceDE w:val="0"/>
              <w:autoSpaceDN w:val="0"/>
              <w:adjustRightInd w:val="0"/>
              <w:ind w:right="-1"/>
              <w:rPr>
                <w:b/>
              </w:rPr>
            </w:pPr>
            <w:r w:rsidRPr="008F1E8A">
              <w:rPr>
                <w:b/>
              </w:rPr>
              <w:t>(наименование)</w:t>
            </w:r>
          </w:p>
        </w:tc>
      </w:tr>
      <w:tr w:rsidR="009A3C33" w:rsidTr="000D0807">
        <w:tc>
          <w:tcPr>
            <w:tcW w:w="2600" w:type="pct"/>
            <w:shd w:val="clear" w:color="auto" w:fill="auto"/>
          </w:tcPr>
          <w:p w:rsidR="009A3C33" w:rsidRPr="008F1E8A" w:rsidRDefault="009A3C33" w:rsidP="000D0807">
            <w:pPr>
              <w:tabs>
                <w:tab w:val="left" w:pos="3416"/>
              </w:tabs>
              <w:autoSpaceDE w:val="0"/>
              <w:autoSpaceDN w:val="0"/>
              <w:adjustRightInd w:val="0"/>
              <w:rPr>
                <w:b/>
              </w:rPr>
            </w:pPr>
            <w:r w:rsidRPr="008F1E8A">
              <w:rPr>
                <w:b/>
              </w:rPr>
              <w:t>___________________________</w:t>
            </w:r>
          </w:p>
          <w:p w:rsidR="009A3C33" w:rsidRDefault="009A3C33" w:rsidP="000D0807">
            <w:pPr>
              <w:tabs>
                <w:tab w:val="left" w:pos="3416"/>
              </w:tabs>
              <w:autoSpaceDE w:val="0"/>
              <w:autoSpaceDN w:val="0"/>
              <w:adjustRightInd w:val="0"/>
              <w:rPr>
                <w:b/>
              </w:rPr>
            </w:pPr>
            <w:r w:rsidRPr="008F1E8A">
              <w:rPr>
                <w:b/>
              </w:rPr>
              <w:t>(должность)</w:t>
            </w:r>
          </w:p>
          <w:p w:rsidR="009A3C33" w:rsidRPr="008F1E8A" w:rsidRDefault="009A3C33" w:rsidP="000D0807">
            <w:pPr>
              <w:tabs>
                <w:tab w:val="left" w:pos="3416"/>
              </w:tabs>
              <w:autoSpaceDE w:val="0"/>
              <w:autoSpaceDN w:val="0"/>
              <w:adjustRightInd w:val="0"/>
              <w:rPr>
                <w:b/>
              </w:rPr>
            </w:pPr>
          </w:p>
          <w:p w:rsidR="009A3C33" w:rsidRPr="008F1E8A" w:rsidRDefault="009A3C33" w:rsidP="000D0807">
            <w:pPr>
              <w:tabs>
                <w:tab w:val="left" w:pos="3416"/>
              </w:tabs>
              <w:autoSpaceDE w:val="0"/>
              <w:autoSpaceDN w:val="0"/>
              <w:adjustRightInd w:val="0"/>
              <w:rPr>
                <w:b/>
              </w:rPr>
            </w:pPr>
            <w:r w:rsidRPr="008F1E8A">
              <w:rPr>
                <w:b/>
              </w:rPr>
              <w:t>___________________________________</w:t>
            </w:r>
          </w:p>
          <w:p w:rsidR="009A3C33" w:rsidRPr="008F1E8A" w:rsidRDefault="009A3C33" w:rsidP="000D0807">
            <w:pPr>
              <w:tabs>
                <w:tab w:val="left" w:pos="3416"/>
              </w:tabs>
              <w:autoSpaceDE w:val="0"/>
              <w:autoSpaceDN w:val="0"/>
              <w:adjustRightInd w:val="0"/>
              <w:rPr>
                <w:b/>
              </w:rPr>
            </w:pPr>
            <w:r w:rsidRPr="008F1E8A">
              <w:rPr>
                <w:b/>
              </w:rPr>
              <w:t>(Ф.И.О.)</w:t>
            </w:r>
          </w:p>
          <w:p w:rsidR="009A3C33" w:rsidRPr="008F1E8A" w:rsidRDefault="009A3C33" w:rsidP="000D0807">
            <w:pPr>
              <w:tabs>
                <w:tab w:val="left" w:pos="3416"/>
              </w:tabs>
              <w:autoSpaceDE w:val="0"/>
              <w:autoSpaceDN w:val="0"/>
              <w:adjustRightInd w:val="0"/>
              <w:rPr>
                <w:b/>
              </w:rPr>
            </w:pPr>
            <w:r w:rsidRPr="008F1E8A">
              <w:rPr>
                <w:b/>
              </w:rPr>
              <w:t xml:space="preserve">                            </w:t>
            </w:r>
          </w:p>
          <w:p w:rsidR="009A3C33" w:rsidRPr="008F1E8A" w:rsidRDefault="009A3C33" w:rsidP="000D0807">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9A3C33" w:rsidRPr="008F1E8A" w:rsidRDefault="009A3C33" w:rsidP="000D0807">
            <w:pPr>
              <w:autoSpaceDE w:val="0"/>
              <w:autoSpaceDN w:val="0"/>
              <w:adjustRightInd w:val="0"/>
              <w:ind w:right="-1"/>
              <w:rPr>
                <w:b/>
              </w:rPr>
            </w:pPr>
            <w:r w:rsidRPr="008F1E8A">
              <w:rPr>
                <w:b/>
              </w:rPr>
              <w:t>___________________________</w:t>
            </w:r>
          </w:p>
          <w:p w:rsidR="009A3C33" w:rsidRDefault="009A3C33" w:rsidP="000D0807">
            <w:pPr>
              <w:autoSpaceDE w:val="0"/>
              <w:autoSpaceDN w:val="0"/>
              <w:adjustRightInd w:val="0"/>
              <w:ind w:right="-1"/>
              <w:rPr>
                <w:b/>
              </w:rPr>
            </w:pPr>
            <w:r w:rsidRPr="008F1E8A">
              <w:rPr>
                <w:b/>
              </w:rPr>
              <w:t>(должность)</w:t>
            </w:r>
          </w:p>
          <w:p w:rsidR="009A3C33" w:rsidRPr="008F1E8A" w:rsidRDefault="009A3C33" w:rsidP="000D0807">
            <w:pPr>
              <w:autoSpaceDE w:val="0"/>
              <w:autoSpaceDN w:val="0"/>
              <w:adjustRightInd w:val="0"/>
              <w:ind w:right="-1"/>
              <w:rPr>
                <w:b/>
              </w:rPr>
            </w:pPr>
          </w:p>
          <w:p w:rsidR="009A3C33" w:rsidRPr="008F1E8A" w:rsidRDefault="009A3C33" w:rsidP="000D0807">
            <w:pPr>
              <w:autoSpaceDE w:val="0"/>
              <w:autoSpaceDN w:val="0"/>
              <w:adjustRightInd w:val="0"/>
              <w:ind w:right="-1"/>
              <w:rPr>
                <w:b/>
              </w:rPr>
            </w:pPr>
            <w:r w:rsidRPr="008F1E8A">
              <w:rPr>
                <w:b/>
              </w:rPr>
              <w:t>___________________________________</w:t>
            </w:r>
          </w:p>
          <w:p w:rsidR="009A3C33" w:rsidRPr="008F1E8A" w:rsidRDefault="009A3C33" w:rsidP="000D0807">
            <w:pPr>
              <w:autoSpaceDE w:val="0"/>
              <w:autoSpaceDN w:val="0"/>
              <w:adjustRightInd w:val="0"/>
              <w:ind w:right="-1"/>
              <w:rPr>
                <w:b/>
              </w:rPr>
            </w:pPr>
            <w:r w:rsidRPr="008F1E8A">
              <w:rPr>
                <w:b/>
              </w:rPr>
              <w:t>(Ф.И.О.)</w:t>
            </w:r>
          </w:p>
          <w:p w:rsidR="009A3C33" w:rsidRPr="008F1E8A" w:rsidRDefault="009A3C33" w:rsidP="000D0807">
            <w:pPr>
              <w:autoSpaceDE w:val="0"/>
              <w:autoSpaceDN w:val="0"/>
              <w:adjustRightInd w:val="0"/>
              <w:ind w:right="-1"/>
              <w:rPr>
                <w:b/>
              </w:rPr>
            </w:pPr>
            <w:r w:rsidRPr="008F1E8A">
              <w:rPr>
                <w:b/>
              </w:rPr>
              <w:t xml:space="preserve">                            </w:t>
            </w:r>
          </w:p>
          <w:p w:rsidR="009A3C33" w:rsidRPr="008F1E8A" w:rsidRDefault="009A3C33" w:rsidP="000D0807">
            <w:pPr>
              <w:autoSpaceDE w:val="0"/>
              <w:autoSpaceDN w:val="0"/>
              <w:adjustRightInd w:val="0"/>
              <w:ind w:right="-1"/>
              <w:rPr>
                <w:b/>
              </w:rPr>
            </w:pPr>
            <w:r w:rsidRPr="008F1E8A">
              <w:rPr>
                <w:b/>
              </w:rPr>
              <w:t xml:space="preserve">М.П.   «_____» _____________20___г.  </w:t>
            </w:r>
          </w:p>
        </w:tc>
      </w:tr>
    </w:tbl>
    <w:p w:rsidR="009A3C33" w:rsidRDefault="009A3C33" w:rsidP="00A3081A">
      <w:pPr>
        <w:pStyle w:val="aff4"/>
        <w:tabs>
          <w:tab w:val="left" w:pos="993"/>
          <w:tab w:val="left" w:pos="1134"/>
          <w:tab w:val="left" w:pos="1276"/>
        </w:tabs>
        <w:spacing w:line="276" w:lineRule="auto"/>
        <w:ind w:left="709"/>
        <w:jc w:val="both"/>
        <w:sectPr w:rsidR="009A3C33" w:rsidSect="00C00871">
          <w:headerReference w:type="default" r:id="rId9"/>
          <w:pgSz w:w="11906" w:h="16838" w:code="9"/>
          <w:pgMar w:top="1134" w:right="851" w:bottom="1135" w:left="993" w:header="567" w:footer="709" w:gutter="0"/>
          <w:cols w:space="708"/>
          <w:titlePg/>
          <w:docGrid w:linePitch="360"/>
        </w:sectPr>
      </w:pPr>
    </w:p>
    <w:tbl>
      <w:tblPr>
        <w:tblW w:w="15188" w:type="dxa"/>
        <w:tblInd w:w="93"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9A3C33" w:rsidRPr="002B7858" w:rsidTr="007D6E66">
        <w:trPr>
          <w:cantSplit/>
          <w:trHeight w:val="161"/>
        </w:trPr>
        <w:tc>
          <w:tcPr>
            <w:tcW w:w="441" w:type="dxa"/>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9A3C33" w:rsidRPr="002B7858" w:rsidRDefault="009A3C33" w:rsidP="007D6E66">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r>
      <w:tr w:rsidR="009A3C33" w:rsidRPr="002B7858" w:rsidTr="007D6E66">
        <w:trPr>
          <w:cantSplit/>
          <w:trHeight w:val="351"/>
        </w:trPr>
        <w:tc>
          <w:tcPr>
            <w:tcW w:w="441" w:type="dxa"/>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9787" w:type="dxa"/>
            <w:gridSpan w:val="23"/>
            <w:vMerge/>
            <w:tcBorders>
              <w:top w:val="nil"/>
              <w:left w:val="nil"/>
              <w:bottom w:val="nil"/>
              <w:right w:val="nil"/>
            </w:tcBorders>
            <w:vAlign w:val="center"/>
            <w:hideMark/>
          </w:tcPr>
          <w:p w:rsidR="009A3C33" w:rsidRPr="002B7858" w:rsidRDefault="009A3C33" w:rsidP="007D6E66">
            <w:pPr>
              <w:contextualSpacing/>
            </w:pPr>
          </w:p>
        </w:tc>
        <w:tc>
          <w:tcPr>
            <w:tcW w:w="714" w:type="dxa"/>
            <w:gridSpan w:val="3"/>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rFonts w:ascii="Calibri" w:hAnsi="Calibri"/>
                <w:szCs w:val="22"/>
              </w:rPr>
            </w:pPr>
          </w:p>
        </w:tc>
      </w:tr>
      <w:tr w:rsidR="009A3C33" w:rsidRPr="002B7858" w:rsidTr="007D6E66">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9A3C33" w:rsidRPr="002B7858" w:rsidRDefault="009A3C33" w:rsidP="007D6E66">
            <w:pPr>
              <w:contextualSpacing/>
              <w:jc w:val="center"/>
            </w:pPr>
            <w:r w:rsidRPr="002B7858">
              <w:t>Ориентировочный расчет физического объема работ</w:t>
            </w:r>
          </w:p>
        </w:tc>
      </w:tr>
      <w:tr w:rsidR="009A3C33" w:rsidRPr="002B7858" w:rsidTr="007D6E66">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848" w:type="dxa"/>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569" w:type="dxa"/>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1102" w:type="dxa"/>
            <w:gridSpan w:val="3"/>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9A3C33" w:rsidRPr="002B7858" w:rsidRDefault="009A3C33" w:rsidP="007D6E66">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9A3C33" w:rsidRPr="002B7858" w:rsidRDefault="009A3C33" w:rsidP="007D6E66">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9A3C33" w:rsidRPr="002B7858" w:rsidRDefault="009A3C33" w:rsidP="007D6E66">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274" w:type="dxa"/>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r>
      <w:tr w:rsidR="009A3C33" w:rsidRPr="002B7858" w:rsidTr="007D6E6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9A3C33" w:rsidRPr="002B7858" w:rsidRDefault="009A3C33" w:rsidP="007D6E66">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A3C33" w:rsidRPr="002B7858" w:rsidRDefault="009A3C33" w:rsidP="007D6E66">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Ввод в здание, шт.</w:t>
            </w:r>
          </w:p>
        </w:tc>
      </w:tr>
      <w:tr w:rsidR="009A3C33" w:rsidRPr="002B7858" w:rsidTr="007D6E66">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r>
      <w:tr w:rsidR="009A3C33" w:rsidRPr="002B7858" w:rsidTr="007D6E66">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569"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05"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378"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pPr>
          </w:p>
        </w:tc>
      </w:tr>
      <w:tr w:rsidR="009A3C33" w:rsidRPr="002B7858" w:rsidTr="007D6E66">
        <w:trPr>
          <w:gridAfter w:val="1"/>
          <w:wAfter w:w="147" w:type="dxa"/>
          <w:cantSplit/>
          <w:trHeight w:val="20"/>
        </w:trPr>
        <w:tc>
          <w:tcPr>
            <w:tcW w:w="441"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848"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569"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1102" w:type="dxa"/>
            <w:gridSpan w:val="3"/>
            <w:tcBorders>
              <w:top w:val="nil"/>
              <w:left w:val="nil"/>
              <w:bottom w:val="nil"/>
              <w:right w:val="nil"/>
            </w:tcBorders>
            <w:shd w:val="clear" w:color="auto" w:fill="auto"/>
            <w:vAlign w:val="bottom"/>
            <w:hideMark/>
          </w:tcPr>
          <w:p w:rsidR="009A3C33" w:rsidRPr="002B7858" w:rsidRDefault="009A3C33" w:rsidP="007D6E66">
            <w:pPr>
              <w:contextualSpacing/>
            </w:pPr>
          </w:p>
        </w:tc>
        <w:tc>
          <w:tcPr>
            <w:tcW w:w="7828" w:type="dxa"/>
            <w:gridSpan w:val="18"/>
            <w:tcBorders>
              <w:top w:val="nil"/>
              <w:left w:val="nil"/>
              <w:bottom w:val="single" w:sz="4" w:space="0" w:color="auto"/>
              <w:right w:val="nil"/>
            </w:tcBorders>
            <w:shd w:val="clear" w:color="auto" w:fill="auto"/>
            <w:hideMark/>
          </w:tcPr>
          <w:p w:rsidR="009A3C33" w:rsidRPr="002B7858" w:rsidRDefault="009A3C33" w:rsidP="007D6E66">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9A3C33" w:rsidRPr="002B7858" w:rsidRDefault="009A3C33" w:rsidP="007D6E66">
            <w:pPr>
              <w:contextualSpacing/>
            </w:pPr>
          </w:p>
        </w:tc>
        <w:tc>
          <w:tcPr>
            <w:tcW w:w="425"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709"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425"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r>
      <w:tr w:rsidR="009A3C33" w:rsidRPr="002B7858" w:rsidTr="007D6E6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9A3C33" w:rsidRPr="002B7858" w:rsidRDefault="009A3C33" w:rsidP="007D6E66">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9A3C33" w:rsidRPr="002B7858" w:rsidRDefault="009A3C33" w:rsidP="007D6E66">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vAlign w:val="center"/>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vAlign w:val="center"/>
            <w:hideMark/>
          </w:tcPr>
          <w:p w:rsidR="009A3C33" w:rsidRPr="002B7858" w:rsidRDefault="009A3C33" w:rsidP="007D6E66">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r>
      <w:tr w:rsidR="009A3C33" w:rsidRPr="002B7858" w:rsidTr="007D6E66">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9A3C33" w:rsidRPr="002B7858" w:rsidRDefault="009A3C33" w:rsidP="007D6E66">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9A3C33" w:rsidRPr="002B7858" w:rsidRDefault="009A3C33" w:rsidP="007D6E66">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9A3C33" w:rsidRPr="002B7858" w:rsidRDefault="009A3C33" w:rsidP="007D6E66">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9A3C33" w:rsidRPr="002B7858" w:rsidRDefault="009A3C33" w:rsidP="007D6E66">
            <w:pPr>
              <w:contextualSpacing/>
              <w:rPr>
                <w:sz w:val="14"/>
              </w:rPr>
            </w:pPr>
          </w:p>
        </w:tc>
      </w:tr>
      <w:tr w:rsidR="009A3C33" w:rsidRPr="002B7858" w:rsidTr="007D6E66">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9A3C33" w:rsidRPr="002B7858" w:rsidRDefault="009A3C33" w:rsidP="0019550A">
            <w:pPr>
              <w:contextualSpacing/>
              <w:jc w:val="center"/>
              <w:rPr>
                <w:rFonts w:eastAsia="Calibri"/>
              </w:rPr>
            </w:pPr>
            <w:r>
              <w:rPr>
                <w:rFonts w:eastAsia="Calibri"/>
              </w:rPr>
              <w:t>0,35</w:t>
            </w:r>
          </w:p>
        </w:tc>
        <w:tc>
          <w:tcPr>
            <w:tcW w:w="792"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r>
              <w:rPr>
                <w:rFonts w:eastAsia="Calibri"/>
              </w:rPr>
              <w:t>6</w:t>
            </w:r>
          </w:p>
        </w:tc>
        <w:tc>
          <w:tcPr>
            <w:tcW w:w="803"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r>
              <w:rPr>
                <w:rFonts w:eastAsia="Calibri"/>
              </w:rPr>
              <w:t>*</w:t>
            </w:r>
          </w:p>
        </w:tc>
        <w:tc>
          <w:tcPr>
            <w:tcW w:w="646"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r>
              <w:rPr>
                <w:rFonts w:eastAsia="Calibri"/>
              </w:rPr>
              <w:t>50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3</w:t>
            </w:r>
          </w:p>
        </w:tc>
        <w:tc>
          <w:tcPr>
            <w:tcW w:w="993" w:type="dxa"/>
            <w:gridSpan w:val="4"/>
            <w:tcBorders>
              <w:top w:val="nil"/>
              <w:left w:val="nil"/>
              <w:bottom w:val="single" w:sz="4" w:space="0" w:color="auto"/>
              <w:right w:val="single" w:sz="4" w:space="0" w:color="auto"/>
            </w:tcBorders>
            <w:shd w:val="clear" w:color="auto" w:fill="auto"/>
            <w:vAlign w:val="center"/>
          </w:tcPr>
          <w:p w:rsidR="009A3C33" w:rsidRPr="002B7858" w:rsidRDefault="009A3C33" w:rsidP="0019550A">
            <w:pPr>
              <w:contextualSpacing/>
              <w:jc w:val="center"/>
              <w:rPr>
                <w:rFonts w:eastAsia="Calibri"/>
              </w:rPr>
            </w:pPr>
            <w:r>
              <w:rPr>
                <w:rFonts w:eastAsia="Calibri"/>
              </w:rPr>
              <w:t>0,1</w:t>
            </w:r>
          </w:p>
        </w:tc>
        <w:tc>
          <w:tcPr>
            <w:tcW w:w="708"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19550A">
            <w:pPr>
              <w:contextualSpacing/>
              <w:jc w:val="center"/>
              <w:rPr>
                <w:rFonts w:eastAsia="Calibri"/>
              </w:rPr>
            </w:pPr>
            <w:r>
              <w:rPr>
                <w:rFonts w:eastAsia="Calibri"/>
              </w:rPr>
              <w:t>0,25</w:t>
            </w:r>
          </w:p>
        </w:tc>
        <w:tc>
          <w:tcPr>
            <w:tcW w:w="851"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19550A">
            <w:pPr>
              <w:contextualSpacing/>
              <w:jc w:val="center"/>
              <w:rPr>
                <w:rFonts w:eastAsia="Calibri"/>
              </w:rPr>
            </w:pPr>
            <w:r>
              <w:rPr>
                <w:rFonts w:eastAsia="Calibri"/>
              </w:rPr>
              <w:t>0,25</w:t>
            </w:r>
          </w:p>
        </w:tc>
        <w:tc>
          <w:tcPr>
            <w:tcW w:w="709"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472" w:type="dxa"/>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425" w:type="dxa"/>
            <w:gridSpan w:val="2"/>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567" w:type="dxa"/>
            <w:gridSpan w:val="2"/>
            <w:tcBorders>
              <w:top w:val="nil"/>
              <w:left w:val="nil"/>
              <w:bottom w:val="nil"/>
              <w:right w:val="nil"/>
            </w:tcBorders>
            <w:shd w:val="clear" w:color="auto" w:fill="auto"/>
            <w:vAlign w:val="bottom"/>
          </w:tcPr>
          <w:p w:rsidR="009A3C33" w:rsidRPr="002B7858" w:rsidRDefault="009A3C33" w:rsidP="007D6E66">
            <w:pPr>
              <w:contextualSpacing/>
              <w:rPr>
                <w:sz w:val="22"/>
              </w:rPr>
            </w:pPr>
          </w:p>
        </w:tc>
        <w:tc>
          <w:tcPr>
            <w:tcW w:w="567" w:type="dxa"/>
            <w:gridSpan w:val="2"/>
            <w:tcBorders>
              <w:top w:val="nil"/>
              <w:left w:val="nil"/>
              <w:bottom w:val="nil"/>
              <w:right w:val="nil"/>
            </w:tcBorders>
            <w:shd w:val="clear" w:color="auto" w:fill="auto"/>
            <w:vAlign w:val="bottom"/>
          </w:tcPr>
          <w:p w:rsidR="009A3C33" w:rsidRPr="002B7858" w:rsidRDefault="009A3C33" w:rsidP="007D6E66">
            <w:pPr>
              <w:contextualSpacing/>
              <w:rPr>
                <w:sz w:val="22"/>
              </w:rPr>
            </w:pPr>
          </w:p>
        </w:tc>
        <w:tc>
          <w:tcPr>
            <w:tcW w:w="567" w:type="dxa"/>
            <w:gridSpan w:val="2"/>
            <w:tcBorders>
              <w:top w:val="nil"/>
              <w:left w:val="nil"/>
              <w:bottom w:val="nil"/>
              <w:right w:val="nil"/>
            </w:tcBorders>
            <w:shd w:val="clear" w:color="auto" w:fill="auto"/>
            <w:noWrap/>
            <w:vAlign w:val="bottom"/>
          </w:tcPr>
          <w:p w:rsidR="009A3C33" w:rsidRPr="002B7858" w:rsidRDefault="009A3C33" w:rsidP="007D6E66">
            <w:pPr>
              <w:contextualSpacing/>
              <w:rPr>
                <w:sz w:val="22"/>
              </w:rPr>
            </w:pPr>
          </w:p>
        </w:tc>
      </w:tr>
      <w:tr w:rsidR="009A3C33" w:rsidRPr="002B7858" w:rsidTr="007D6E66">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9A3C33" w:rsidRDefault="009A3C33" w:rsidP="007D6E66">
            <w:pPr>
              <w:contextualSpacing/>
              <w:jc w:val="center"/>
              <w:rPr>
                <w:rFonts w:eastAsia="Calibri"/>
              </w:rPr>
            </w:pPr>
            <w:r>
              <w:rPr>
                <w:rFonts w:eastAsia="Calibri"/>
              </w:rPr>
              <w:t>0,04</w:t>
            </w:r>
          </w:p>
        </w:tc>
        <w:tc>
          <w:tcPr>
            <w:tcW w:w="792" w:type="dxa"/>
            <w:tcBorders>
              <w:top w:val="nil"/>
              <w:left w:val="nil"/>
              <w:bottom w:val="single" w:sz="4" w:space="0" w:color="auto"/>
              <w:right w:val="single" w:sz="4" w:space="0" w:color="auto"/>
            </w:tcBorders>
            <w:shd w:val="clear" w:color="000000" w:fill="FFFFFF"/>
            <w:vAlign w:val="center"/>
          </w:tcPr>
          <w:p w:rsidR="009A3C33" w:rsidRDefault="009A3C33" w:rsidP="007D6E66">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9A3C33" w:rsidRDefault="009A3C33" w:rsidP="007D6E66">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9A3C33" w:rsidRPr="002B7858" w:rsidRDefault="009A3C33" w:rsidP="007D6E66">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9A3C33" w:rsidRDefault="009A3C33" w:rsidP="007D6E66">
            <w:pPr>
              <w:contextualSpacing/>
              <w:jc w:val="center"/>
              <w:rPr>
                <w:rFonts w:eastAsia="Calibri"/>
              </w:rPr>
            </w:pPr>
            <w:r>
              <w:rPr>
                <w:rFonts w:eastAsia="Calibri"/>
              </w:rPr>
              <w:t>240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r>
              <w:rPr>
                <w:rFonts w:eastAsia="Calibri"/>
              </w:rPr>
              <w:t>1</w:t>
            </w:r>
          </w:p>
        </w:tc>
        <w:tc>
          <w:tcPr>
            <w:tcW w:w="993" w:type="dxa"/>
            <w:gridSpan w:val="4"/>
            <w:tcBorders>
              <w:top w:val="nil"/>
              <w:left w:val="nil"/>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r>
              <w:rPr>
                <w:rFonts w:eastAsia="Calibri"/>
              </w:rPr>
              <w:t>0,04</w:t>
            </w:r>
          </w:p>
        </w:tc>
        <w:tc>
          <w:tcPr>
            <w:tcW w:w="708" w:type="dxa"/>
            <w:gridSpan w:val="2"/>
            <w:tcBorders>
              <w:top w:val="nil"/>
              <w:left w:val="nil"/>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9A3C33" w:rsidRDefault="009A3C33" w:rsidP="007D6E66">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472" w:type="dxa"/>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425" w:type="dxa"/>
            <w:gridSpan w:val="2"/>
            <w:tcBorders>
              <w:top w:val="nil"/>
              <w:left w:val="nil"/>
              <w:bottom w:val="nil"/>
              <w:right w:val="nil"/>
            </w:tcBorders>
            <w:shd w:val="clear" w:color="auto" w:fill="auto"/>
            <w:vAlign w:val="center"/>
          </w:tcPr>
          <w:p w:rsidR="009A3C33" w:rsidRPr="002B7858" w:rsidRDefault="009A3C33" w:rsidP="007D6E66">
            <w:pPr>
              <w:contextualSpacing/>
              <w:jc w:val="center"/>
              <w:rPr>
                <w:sz w:val="22"/>
              </w:rPr>
            </w:pPr>
          </w:p>
        </w:tc>
        <w:tc>
          <w:tcPr>
            <w:tcW w:w="567" w:type="dxa"/>
            <w:gridSpan w:val="2"/>
            <w:tcBorders>
              <w:top w:val="nil"/>
              <w:left w:val="nil"/>
              <w:bottom w:val="nil"/>
              <w:right w:val="nil"/>
            </w:tcBorders>
            <w:shd w:val="clear" w:color="auto" w:fill="auto"/>
            <w:vAlign w:val="bottom"/>
          </w:tcPr>
          <w:p w:rsidR="009A3C33" w:rsidRPr="002B7858" w:rsidRDefault="009A3C33" w:rsidP="007D6E66">
            <w:pPr>
              <w:contextualSpacing/>
              <w:rPr>
                <w:sz w:val="22"/>
              </w:rPr>
            </w:pPr>
          </w:p>
        </w:tc>
        <w:tc>
          <w:tcPr>
            <w:tcW w:w="567" w:type="dxa"/>
            <w:gridSpan w:val="2"/>
            <w:tcBorders>
              <w:top w:val="nil"/>
              <w:left w:val="nil"/>
              <w:bottom w:val="nil"/>
              <w:right w:val="nil"/>
            </w:tcBorders>
            <w:shd w:val="clear" w:color="auto" w:fill="auto"/>
            <w:vAlign w:val="bottom"/>
          </w:tcPr>
          <w:p w:rsidR="009A3C33" w:rsidRPr="002B7858" w:rsidRDefault="009A3C33" w:rsidP="007D6E66">
            <w:pPr>
              <w:contextualSpacing/>
              <w:rPr>
                <w:sz w:val="22"/>
              </w:rPr>
            </w:pPr>
          </w:p>
        </w:tc>
        <w:tc>
          <w:tcPr>
            <w:tcW w:w="567" w:type="dxa"/>
            <w:gridSpan w:val="2"/>
            <w:tcBorders>
              <w:top w:val="nil"/>
              <w:left w:val="nil"/>
              <w:bottom w:val="nil"/>
              <w:right w:val="nil"/>
            </w:tcBorders>
            <w:shd w:val="clear" w:color="auto" w:fill="auto"/>
            <w:noWrap/>
            <w:vAlign w:val="bottom"/>
          </w:tcPr>
          <w:p w:rsidR="009A3C33" w:rsidRPr="002B7858" w:rsidRDefault="009A3C33" w:rsidP="007D6E66">
            <w:pPr>
              <w:contextualSpacing/>
              <w:rPr>
                <w:sz w:val="22"/>
              </w:rPr>
            </w:pPr>
          </w:p>
        </w:tc>
      </w:tr>
      <w:tr w:rsidR="009A3C33" w:rsidRPr="002B7858" w:rsidTr="007D6E66">
        <w:trPr>
          <w:gridAfter w:val="1"/>
          <w:wAfter w:w="147" w:type="dxa"/>
          <w:cantSplit/>
          <w:trHeight w:val="20"/>
        </w:trPr>
        <w:tc>
          <w:tcPr>
            <w:tcW w:w="441"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48"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569"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1102" w:type="dxa"/>
            <w:gridSpan w:val="3"/>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792"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03"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51"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15"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646"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03" w:type="dxa"/>
            <w:gridSpan w:val="3"/>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50"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993" w:type="dxa"/>
            <w:gridSpan w:val="4"/>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708"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851" w:type="dxa"/>
            <w:gridSpan w:val="3"/>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709"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662"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472" w:type="dxa"/>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425"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rPr>
                <w:sz w:val="14"/>
              </w:rPr>
            </w:pPr>
          </w:p>
        </w:tc>
      </w:tr>
      <w:tr w:rsidR="009A3C33" w:rsidRPr="002B7858" w:rsidTr="007D6E66">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9A3C33" w:rsidRPr="002B7858" w:rsidRDefault="009A3C33" w:rsidP="007D6E66">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472"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425"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567"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r>
      <w:tr w:rsidR="009A3C33" w:rsidRPr="002B7858" w:rsidTr="007D6E6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9A3C33" w:rsidRPr="002B7858" w:rsidRDefault="009A3C33" w:rsidP="007D6E66">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9A3C33" w:rsidRPr="002B7858" w:rsidRDefault="009A3C33" w:rsidP="007D6E66">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9A3C33" w:rsidRPr="00FB1CFD" w:rsidRDefault="009A3C33" w:rsidP="0019550A">
            <w:pPr>
              <w:contextualSpacing/>
              <w:jc w:val="center"/>
            </w:pPr>
            <w:r>
              <w:rPr>
                <w:sz w:val="18"/>
                <w:szCs w:val="26"/>
              </w:rPr>
              <w:t>З</w:t>
            </w:r>
            <w:r w:rsidRPr="0019550A">
              <w:rPr>
                <w:sz w:val="18"/>
                <w:szCs w:val="26"/>
              </w:rPr>
              <w:t>амен</w:t>
            </w:r>
            <w:r>
              <w:rPr>
                <w:sz w:val="18"/>
                <w:szCs w:val="26"/>
              </w:rPr>
              <w:t>а</w:t>
            </w:r>
            <w:r w:rsidRPr="0019550A">
              <w:rPr>
                <w:sz w:val="18"/>
                <w:szCs w:val="26"/>
              </w:rPr>
              <w:t xml:space="preserve"> дугогасящих камер</w:t>
            </w:r>
            <w:r>
              <w:rPr>
                <w:sz w:val="18"/>
                <w:szCs w:val="26"/>
              </w:rPr>
              <w:t xml:space="preserve"> на ВН 6 кВ </w:t>
            </w:r>
            <w:r w:rsidRPr="0019550A">
              <w:rPr>
                <w:color w:val="000000"/>
                <w:sz w:val="12"/>
              </w:rPr>
              <w:t xml:space="preserve"> </w:t>
            </w:r>
            <w:r>
              <w:rPr>
                <w:color w:val="000000"/>
              </w:rPr>
              <w:t>– 2 шт., монтаж ШУР 0,4 кВ с прибором учета – 2 шт.</w:t>
            </w:r>
          </w:p>
        </w:tc>
      </w:tr>
      <w:tr w:rsidR="009A3C33" w:rsidRPr="002B7858" w:rsidTr="007D6E66">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9A3C33" w:rsidRPr="002B7858" w:rsidRDefault="009A3C33" w:rsidP="007D6E66">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9A3C33" w:rsidRPr="002B7858" w:rsidRDefault="009A3C33" w:rsidP="007D6E66">
            <w:pPr>
              <w:contextualSpacing/>
              <w:rPr>
                <w:sz w:val="22"/>
                <w:szCs w:val="22"/>
              </w:rPr>
            </w:pPr>
          </w:p>
        </w:tc>
      </w:tr>
      <w:tr w:rsidR="009A3C33" w:rsidRPr="002B7858" w:rsidTr="007D6E66">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2*250</w:t>
            </w:r>
          </w:p>
        </w:tc>
        <w:tc>
          <w:tcPr>
            <w:tcW w:w="792"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2</w:t>
            </w:r>
          </w:p>
        </w:tc>
        <w:tc>
          <w:tcPr>
            <w:tcW w:w="873"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9A3C33" w:rsidRPr="002B7858" w:rsidRDefault="009A3C33" w:rsidP="007D6E66">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9A3C33" w:rsidRPr="002B7858" w:rsidRDefault="009A3C33" w:rsidP="007D6E66">
            <w:pPr>
              <w:contextualSpacing/>
              <w:rPr>
                <w:sz w:val="22"/>
                <w:szCs w:val="22"/>
              </w:rPr>
            </w:pPr>
          </w:p>
        </w:tc>
      </w:tr>
      <w:tr w:rsidR="009A3C33" w:rsidRPr="002B7858" w:rsidTr="007D6E66">
        <w:trPr>
          <w:cantSplit/>
          <w:trHeight w:val="20"/>
        </w:trPr>
        <w:tc>
          <w:tcPr>
            <w:tcW w:w="441"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848" w:type="dxa"/>
            <w:tcBorders>
              <w:top w:val="nil"/>
              <w:left w:val="nil"/>
              <w:bottom w:val="nil"/>
              <w:right w:val="nil"/>
            </w:tcBorders>
            <w:shd w:val="clear" w:color="auto" w:fill="auto"/>
            <w:vAlign w:val="bottom"/>
            <w:hideMark/>
          </w:tcPr>
          <w:p w:rsidR="009A3C33" w:rsidRPr="002B7858" w:rsidRDefault="009A3C33" w:rsidP="007D6E66">
            <w:pPr>
              <w:contextualSpacing/>
            </w:pPr>
          </w:p>
        </w:tc>
        <w:tc>
          <w:tcPr>
            <w:tcW w:w="711" w:type="dxa"/>
            <w:gridSpan w:val="3"/>
            <w:tcBorders>
              <w:top w:val="nil"/>
              <w:left w:val="nil"/>
              <w:bottom w:val="nil"/>
              <w:right w:val="nil"/>
            </w:tcBorders>
            <w:shd w:val="clear" w:color="auto" w:fill="auto"/>
            <w:vAlign w:val="bottom"/>
            <w:hideMark/>
          </w:tcPr>
          <w:p w:rsidR="009A3C33" w:rsidRPr="002B7858" w:rsidRDefault="009A3C33" w:rsidP="007D6E66">
            <w:pPr>
              <w:contextualSpacing/>
            </w:pPr>
          </w:p>
        </w:tc>
        <w:tc>
          <w:tcPr>
            <w:tcW w:w="7145" w:type="dxa"/>
            <w:gridSpan w:val="15"/>
            <w:tcBorders>
              <w:top w:val="nil"/>
              <w:left w:val="nil"/>
              <w:bottom w:val="single" w:sz="4" w:space="0" w:color="auto"/>
              <w:right w:val="nil"/>
            </w:tcBorders>
            <w:shd w:val="clear" w:color="auto" w:fill="auto"/>
            <w:hideMark/>
          </w:tcPr>
          <w:p w:rsidR="009A3C33" w:rsidRPr="002B7858" w:rsidRDefault="009A3C33" w:rsidP="007D6E66">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9A3C33" w:rsidRPr="002B7858" w:rsidRDefault="009A3C33" w:rsidP="007D6E66">
            <w:pPr>
              <w:contextualSpacing/>
              <w:jc w:val="center"/>
            </w:pPr>
          </w:p>
        </w:tc>
        <w:tc>
          <w:tcPr>
            <w:tcW w:w="873" w:type="dxa"/>
            <w:gridSpan w:val="3"/>
            <w:tcBorders>
              <w:top w:val="nil"/>
              <w:left w:val="nil"/>
              <w:bottom w:val="nil"/>
              <w:right w:val="nil"/>
            </w:tcBorders>
            <w:shd w:val="clear" w:color="auto" w:fill="auto"/>
            <w:vAlign w:val="bottom"/>
            <w:hideMark/>
          </w:tcPr>
          <w:p w:rsidR="009A3C33" w:rsidRPr="002B7858" w:rsidRDefault="009A3C33" w:rsidP="007D6E66">
            <w:pPr>
              <w:contextualSpacing/>
            </w:pPr>
          </w:p>
        </w:tc>
        <w:tc>
          <w:tcPr>
            <w:tcW w:w="873"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714" w:type="dxa"/>
            <w:gridSpan w:val="3"/>
            <w:tcBorders>
              <w:top w:val="nil"/>
              <w:left w:val="nil"/>
              <w:bottom w:val="nil"/>
              <w:right w:val="nil"/>
            </w:tcBorders>
            <w:shd w:val="clear" w:color="auto" w:fill="auto"/>
            <w:vAlign w:val="bottom"/>
            <w:hideMark/>
          </w:tcPr>
          <w:p w:rsidR="009A3C33" w:rsidRPr="002B7858" w:rsidRDefault="009A3C33" w:rsidP="007D6E66">
            <w:pPr>
              <w:contextualSpacing/>
            </w:pPr>
          </w:p>
        </w:tc>
        <w:tc>
          <w:tcPr>
            <w:tcW w:w="736"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454"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629"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690"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c>
          <w:tcPr>
            <w:tcW w:w="236" w:type="dxa"/>
            <w:gridSpan w:val="2"/>
            <w:tcBorders>
              <w:top w:val="nil"/>
              <w:left w:val="nil"/>
              <w:bottom w:val="nil"/>
              <w:right w:val="nil"/>
            </w:tcBorders>
            <w:shd w:val="clear" w:color="auto" w:fill="auto"/>
            <w:vAlign w:val="bottom"/>
            <w:hideMark/>
          </w:tcPr>
          <w:p w:rsidR="009A3C33" w:rsidRPr="002B7858" w:rsidRDefault="009A3C33" w:rsidP="007D6E66">
            <w:pPr>
              <w:contextualSpacing/>
            </w:pPr>
          </w:p>
        </w:tc>
      </w:tr>
      <w:tr w:rsidR="009A3C33" w:rsidRPr="002B7858" w:rsidTr="007D6E66">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9A3C33" w:rsidRPr="002B7858" w:rsidRDefault="009A3C33" w:rsidP="007D6E66">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9A3C33" w:rsidRPr="002B7858" w:rsidRDefault="009A3C33" w:rsidP="007D6E66">
            <w:pPr>
              <w:contextualSpacing/>
              <w:jc w:val="center"/>
              <w:rPr>
                <w:rFonts w:ascii="Calibri" w:hAnsi="Calibri"/>
              </w:rPr>
            </w:pPr>
          </w:p>
        </w:tc>
      </w:tr>
      <w:tr w:rsidR="009A3C33" w:rsidRPr="002B7858" w:rsidTr="007D6E66">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9A3C33" w:rsidRPr="002B7858" w:rsidRDefault="009A3C33" w:rsidP="007D6E66">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9A3C33" w:rsidRPr="002B7858" w:rsidRDefault="009A3C33" w:rsidP="007D6E66">
            <w:pPr>
              <w:contextualSpacing/>
              <w:rPr>
                <w:sz w:val="14"/>
              </w:rPr>
            </w:pPr>
          </w:p>
        </w:tc>
        <w:tc>
          <w:tcPr>
            <w:tcW w:w="2745" w:type="dxa"/>
            <w:gridSpan w:val="10"/>
            <w:vMerge/>
            <w:tcBorders>
              <w:left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r>
      <w:tr w:rsidR="009A3C33" w:rsidRPr="002B7858" w:rsidTr="007D6E66">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A3C33" w:rsidRPr="002B7858" w:rsidRDefault="009A3C33" w:rsidP="007D6E66">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9A3C33" w:rsidRPr="002B7858" w:rsidRDefault="009A3C33" w:rsidP="007D6E66">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9A3C33" w:rsidRPr="002B7858" w:rsidRDefault="009A3C33" w:rsidP="007D6E66">
            <w:pPr>
              <w:contextualSpacing/>
              <w:rPr>
                <w:sz w:val="22"/>
              </w:rPr>
            </w:pPr>
          </w:p>
        </w:tc>
        <w:tc>
          <w:tcPr>
            <w:tcW w:w="2745" w:type="dxa"/>
            <w:gridSpan w:val="10"/>
            <w:vMerge/>
            <w:tcBorders>
              <w:left w:val="nil"/>
              <w:bottom w:val="nil"/>
              <w:right w:val="nil"/>
            </w:tcBorders>
            <w:shd w:val="clear" w:color="auto" w:fill="auto"/>
            <w:vAlign w:val="center"/>
            <w:hideMark/>
          </w:tcPr>
          <w:p w:rsidR="009A3C33" w:rsidRPr="002B7858" w:rsidRDefault="009A3C33" w:rsidP="007D6E66">
            <w:pPr>
              <w:contextualSpacing/>
              <w:rPr>
                <w:rFonts w:ascii="Calibri" w:hAnsi="Calibri"/>
                <w:sz w:val="22"/>
                <w:szCs w:val="22"/>
              </w:rPr>
            </w:pPr>
          </w:p>
        </w:tc>
      </w:tr>
      <w:tr w:rsidR="009A3C33" w:rsidRPr="002B7858" w:rsidTr="007D6E66">
        <w:trPr>
          <w:cantSplit/>
          <w:trHeight w:val="20"/>
        </w:trPr>
        <w:tc>
          <w:tcPr>
            <w:tcW w:w="441" w:type="dxa"/>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9A3C33" w:rsidRPr="002B7858" w:rsidRDefault="009A3C33" w:rsidP="007D6E66">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9A3C33" w:rsidRPr="002B7858" w:rsidRDefault="009A3C33" w:rsidP="007D6E66">
            <w:pPr>
              <w:contextualSpacing/>
              <w:rPr>
                <w:rFonts w:ascii="Calibri" w:hAnsi="Calibri"/>
                <w:sz w:val="14"/>
                <w:szCs w:val="22"/>
              </w:rPr>
            </w:pPr>
          </w:p>
        </w:tc>
      </w:tr>
    </w:tbl>
    <w:p w:rsidR="009A3C33" w:rsidRDefault="009A3C33" w:rsidP="0019550A">
      <w:pPr>
        <w:pStyle w:val="aff4"/>
        <w:spacing w:line="276" w:lineRule="auto"/>
        <w:ind w:left="0"/>
        <w:jc w:val="both"/>
        <w:sectPr w:rsidR="009A3C33" w:rsidSect="009A3C33">
          <w:headerReference w:type="default" r:id="rId10"/>
          <w:pgSz w:w="16838" w:h="11906" w:orient="landscape" w:code="9"/>
          <w:pgMar w:top="992" w:right="1134" w:bottom="851" w:left="1134" w:header="567" w:footer="709" w:gutter="0"/>
          <w:cols w:space="708"/>
          <w:titlePg/>
          <w:docGrid w:linePitch="360"/>
        </w:sectPr>
      </w:pPr>
    </w:p>
    <w:p w:rsidR="001B1471" w:rsidRPr="00D93EF2" w:rsidRDefault="001B1471" w:rsidP="00E83A61">
      <w:pPr>
        <w:autoSpaceDE w:val="0"/>
        <w:autoSpaceDN w:val="0"/>
        <w:adjustRightInd w:val="0"/>
        <w:ind w:left="4963" w:firstLine="140"/>
        <w:jc w:val="both"/>
      </w:pPr>
      <w:bookmarkStart w:id="8" w:name="_GoBack"/>
      <w:bookmarkEnd w:id="8"/>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190D83">
      <w:pPr>
        <w:widowControl w:val="0"/>
        <w:numPr>
          <w:ilvl w:val="0"/>
          <w:numId w:val="66"/>
        </w:numPr>
        <w:tabs>
          <w:tab w:val="num" w:pos="1080"/>
        </w:tabs>
        <w:ind w:left="0" w:firstLine="709"/>
        <w:jc w:val="both"/>
      </w:pPr>
      <w:r w:rsidRPr="00D93EF2">
        <w:t>АО (ПАО) ______ (далее - Заказчик),</w:t>
      </w:r>
    </w:p>
    <w:p w:rsidR="00397021" w:rsidRPr="00D93EF2" w:rsidRDefault="00397021" w:rsidP="00190D83">
      <w:pPr>
        <w:widowControl w:val="0"/>
        <w:numPr>
          <w:ilvl w:val="0"/>
          <w:numId w:val="66"/>
        </w:numPr>
        <w:tabs>
          <w:tab w:val="num" w:pos="1080"/>
        </w:tabs>
        <w:ind w:left="0" w:firstLine="709"/>
        <w:jc w:val="both"/>
      </w:pPr>
      <w:r w:rsidRPr="00D93EF2">
        <w:t>Страхователя,</w:t>
      </w:r>
    </w:p>
    <w:p w:rsidR="00397021" w:rsidRPr="00D93EF2" w:rsidRDefault="00397021" w:rsidP="00190D83">
      <w:pPr>
        <w:widowControl w:val="0"/>
        <w:numPr>
          <w:ilvl w:val="0"/>
          <w:numId w:val="66"/>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190D83">
      <w:pPr>
        <w:widowControl w:val="0"/>
        <w:numPr>
          <w:ilvl w:val="0"/>
          <w:numId w:val="67"/>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190D83">
      <w:pPr>
        <w:widowControl w:val="0"/>
        <w:numPr>
          <w:ilvl w:val="0"/>
          <w:numId w:val="67"/>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9"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9"/>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w:t>
      </w:r>
      <w:r w:rsidRPr="00D93EF2">
        <w:lastRenderedPageBreak/>
        <w:t>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lastRenderedPageBreak/>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190D83">
      <w:pPr>
        <w:widowControl w:val="0"/>
        <w:numPr>
          <w:ilvl w:val="0"/>
          <w:numId w:val="69"/>
        </w:numPr>
        <w:ind w:left="0" w:firstLine="709"/>
        <w:jc w:val="both"/>
      </w:pPr>
      <w:r w:rsidRPr="00D93EF2">
        <w:t>База для расчета страхового возмещения;</w:t>
      </w:r>
    </w:p>
    <w:p w:rsidR="00397021" w:rsidRPr="00D93EF2" w:rsidRDefault="00397021" w:rsidP="00190D83">
      <w:pPr>
        <w:widowControl w:val="0"/>
        <w:numPr>
          <w:ilvl w:val="0"/>
          <w:numId w:val="69"/>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190D83">
      <w:pPr>
        <w:widowControl w:val="0"/>
        <w:numPr>
          <w:ilvl w:val="0"/>
          <w:numId w:val="69"/>
        </w:numPr>
        <w:ind w:left="0" w:firstLine="709"/>
        <w:jc w:val="both"/>
      </w:pPr>
      <w:r w:rsidRPr="00D93EF2">
        <w:rPr>
          <w:bCs/>
        </w:rPr>
        <w:t xml:space="preserve">Возмещение расходов по воздушным перевозкам;   </w:t>
      </w:r>
    </w:p>
    <w:p w:rsidR="00397021" w:rsidRPr="00D93EF2" w:rsidRDefault="00397021" w:rsidP="00190D83">
      <w:pPr>
        <w:widowControl w:val="0"/>
        <w:numPr>
          <w:ilvl w:val="0"/>
          <w:numId w:val="69"/>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190D83">
      <w:pPr>
        <w:widowControl w:val="0"/>
        <w:numPr>
          <w:ilvl w:val="0"/>
          <w:numId w:val="69"/>
        </w:numPr>
        <w:ind w:left="0" w:firstLine="709"/>
        <w:jc w:val="both"/>
        <w:rPr>
          <w:bCs/>
        </w:rPr>
      </w:pPr>
      <w:r w:rsidRPr="00D93EF2">
        <w:rPr>
          <w:bCs/>
        </w:rPr>
        <w:t>Особые условия в отношении противопожарных средств;</w:t>
      </w:r>
    </w:p>
    <w:p w:rsidR="00397021" w:rsidRPr="00D93EF2" w:rsidRDefault="00397021" w:rsidP="00190D83">
      <w:pPr>
        <w:widowControl w:val="0"/>
        <w:numPr>
          <w:ilvl w:val="0"/>
          <w:numId w:val="69"/>
        </w:numPr>
        <w:ind w:left="0" w:firstLine="709"/>
        <w:jc w:val="both"/>
        <w:rPr>
          <w:bCs/>
        </w:rPr>
      </w:pPr>
      <w:r w:rsidRPr="00D93EF2">
        <w:rPr>
          <w:bCs/>
        </w:rPr>
        <w:t>Оговорка о 72 часах;</w:t>
      </w:r>
    </w:p>
    <w:p w:rsidR="00397021" w:rsidRPr="00D93EF2" w:rsidRDefault="00397021" w:rsidP="00190D83">
      <w:pPr>
        <w:widowControl w:val="0"/>
        <w:numPr>
          <w:ilvl w:val="0"/>
          <w:numId w:val="69"/>
        </w:numPr>
        <w:ind w:left="0" w:firstLine="709"/>
        <w:jc w:val="both"/>
      </w:pPr>
      <w:r w:rsidRPr="00D93EF2">
        <w:t xml:space="preserve">Оговорка об изменении страховой суммы в пределах 15%; </w:t>
      </w:r>
    </w:p>
    <w:p w:rsidR="00397021" w:rsidRPr="00D93EF2" w:rsidRDefault="00397021" w:rsidP="00190D83">
      <w:pPr>
        <w:widowControl w:val="0"/>
        <w:numPr>
          <w:ilvl w:val="0"/>
          <w:numId w:val="69"/>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190D83">
      <w:pPr>
        <w:widowControl w:val="0"/>
        <w:numPr>
          <w:ilvl w:val="0"/>
          <w:numId w:val="69"/>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190D83">
      <w:pPr>
        <w:widowControl w:val="0"/>
        <w:numPr>
          <w:ilvl w:val="0"/>
          <w:numId w:val="69"/>
        </w:numPr>
        <w:tabs>
          <w:tab w:val="left" w:pos="284"/>
        </w:tabs>
        <w:ind w:left="0" w:firstLine="709"/>
        <w:jc w:val="both"/>
      </w:pPr>
      <w:r w:rsidRPr="00D93EF2">
        <w:t>Временное восстановление;</w:t>
      </w:r>
    </w:p>
    <w:p w:rsidR="00397021" w:rsidRPr="00D93EF2" w:rsidRDefault="00397021" w:rsidP="00190D83">
      <w:pPr>
        <w:widowControl w:val="0"/>
        <w:numPr>
          <w:ilvl w:val="0"/>
          <w:numId w:val="69"/>
        </w:numPr>
        <w:tabs>
          <w:tab w:val="left" w:pos="284"/>
        </w:tabs>
        <w:ind w:left="0" w:firstLine="709"/>
        <w:jc w:val="both"/>
      </w:pPr>
      <w:r w:rsidRPr="00D93EF2">
        <w:t>Изготовление за пределами строительной площадки;</w:t>
      </w:r>
    </w:p>
    <w:p w:rsidR="00397021" w:rsidRPr="00D93EF2" w:rsidRDefault="00397021" w:rsidP="00190D83">
      <w:pPr>
        <w:widowControl w:val="0"/>
        <w:numPr>
          <w:ilvl w:val="0"/>
          <w:numId w:val="69"/>
        </w:numPr>
        <w:ind w:left="0" w:firstLine="709"/>
        <w:jc w:val="both"/>
      </w:pPr>
      <w:r w:rsidRPr="00D93EF2">
        <w:t>Расходы на повторные испытания;</w:t>
      </w:r>
    </w:p>
    <w:p w:rsidR="00397021" w:rsidRPr="00D93EF2" w:rsidRDefault="00397021" w:rsidP="00190D83">
      <w:pPr>
        <w:widowControl w:val="0"/>
        <w:numPr>
          <w:ilvl w:val="0"/>
          <w:numId w:val="69"/>
        </w:numPr>
        <w:ind w:left="0" w:firstLine="709"/>
        <w:jc w:val="both"/>
      </w:pPr>
      <w:r w:rsidRPr="00D93EF2">
        <w:t>Скрытый военный риск;</w:t>
      </w:r>
    </w:p>
    <w:p w:rsidR="00397021" w:rsidRPr="00D93EF2" w:rsidRDefault="00397021" w:rsidP="00190D83">
      <w:pPr>
        <w:widowControl w:val="0"/>
        <w:numPr>
          <w:ilvl w:val="0"/>
          <w:numId w:val="69"/>
        </w:numPr>
        <w:ind w:left="0" w:firstLine="709"/>
        <w:jc w:val="both"/>
      </w:pPr>
      <w:r w:rsidRPr="00D93EF2">
        <w:t>Разбор завалов;</w:t>
      </w:r>
    </w:p>
    <w:p w:rsidR="00397021" w:rsidRPr="00D93EF2" w:rsidRDefault="00397021" w:rsidP="00190D83">
      <w:pPr>
        <w:widowControl w:val="0"/>
        <w:numPr>
          <w:ilvl w:val="0"/>
          <w:numId w:val="69"/>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190D83">
      <w:pPr>
        <w:widowControl w:val="0"/>
        <w:numPr>
          <w:ilvl w:val="0"/>
          <w:numId w:val="69"/>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190D83">
      <w:pPr>
        <w:widowControl w:val="0"/>
        <w:numPr>
          <w:ilvl w:val="0"/>
          <w:numId w:val="69"/>
        </w:numPr>
        <w:tabs>
          <w:tab w:val="left" w:pos="284"/>
        </w:tabs>
        <w:ind w:left="0" w:firstLine="709"/>
        <w:jc w:val="both"/>
      </w:pPr>
      <w:r w:rsidRPr="00D93EF2">
        <w:lastRenderedPageBreak/>
        <w:t>Автоматическое восстановление страховой суммы;</w:t>
      </w:r>
    </w:p>
    <w:p w:rsidR="00397021" w:rsidRPr="00D93EF2" w:rsidRDefault="00397021" w:rsidP="00190D83">
      <w:pPr>
        <w:widowControl w:val="0"/>
        <w:numPr>
          <w:ilvl w:val="0"/>
          <w:numId w:val="69"/>
        </w:numPr>
        <w:ind w:left="0" w:firstLine="709"/>
        <w:jc w:val="both"/>
      </w:pPr>
      <w:r w:rsidRPr="00D93EF2">
        <w:t>Оговорка о собственных материалах;</w:t>
      </w:r>
    </w:p>
    <w:p w:rsidR="00397021" w:rsidRPr="00D93EF2" w:rsidRDefault="00397021" w:rsidP="00190D83">
      <w:pPr>
        <w:widowControl w:val="0"/>
        <w:numPr>
          <w:ilvl w:val="0"/>
          <w:numId w:val="69"/>
        </w:numPr>
        <w:ind w:left="0" w:firstLine="709"/>
        <w:jc w:val="both"/>
      </w:pPr>
      <w:r w:rsidRPr="00D93EF2">
        <w:t>Перевозки внутри страны;</w:t>
      </w:r>
    </w:p>
    <w:p w:rsidR="00397021" w:rsidRPr="00D93EF2" w:rsidRDefault="00397021" w:rsidP="00190D83">
      <w:pPr>
        <w:widowControl w:val="0"/>
        <w:numPr>
          <w:ilvl w:val="0"/>
          <w:numId w:val="69"/>
        </w:numPr>
        <w:tabs>
          <w:tab w:val="left" w:pos="284"/>
        </w:tabs>
        <w:ind w:left="0" w:firstLine="709"/>
        <w:jc w:val="both"/>
      </w:pPr>
      <w:r w:rsidRPr="00D93EF2">
        <w:t>Хранение вне строительной площадки;</w:t>
      </w:r>
    </w:p>
    <w:p w:rsidR="00397021" w:rsidRPr="00D93EF2" w:rsidRDefault="00397021" w:rsidP="00190D83">
      <w:pPr>
        <w:widowControl w:val="0"/>
        <w:numPr>
          <w:ilvl w:val="0"/>
          <w:numId w:val="69"/>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190D83">
      <w:pPr>
        <w:widowControl w:val="0"/>
        <w:numPr>
          <w:ilvl w:val="0"/>
          <w:numId w:val="69"/>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190D83">
      <w:pPr>
        <w:widowControl w:val="0"/>
        <w:numPr>
          <w:ilvl w:val="0"/>
          <w:numId w:val="69"/>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190D83">
      <w:pPr>
        <w:widowControl w:val="0"/>
        <w:numPr>
          <w:ilvl w:val="0"/>
          <w:numId w:val="69"/>
        </w:numPr>
        <w:ind w:left="1134" w:hanging="425"/>
        <w:contextualSpacing/>
        <w:jc w:val="both"/>
      </w:pPr>
      <w:r w:rsidRPr="00D93EF2">
        <w:t>Оговорка 003 Страхование гарантийного обслуживания</w:t>
      </w:r>
    </w:p>
    <w:p w:rsidR="00397021" w:rsidRPr="00D93EF2" w:rsidRDefault="00397021" w:rsidP="00190D83">
      <w:pPr>
        <w:widowControl w:val="0"/>
        <w:numPr>
          <w:ilvl w:val="0"/>
          <w:numId w:val="69"/>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190D83">
      <w:pPr>
        <w:widowControl w:val="0"/>
        <w:numPr>
          <w:ilvl w:val="0"/>
          <w:numId w:val="70"/>
        </w:numPr>
        <w:ind w:left="0" w:firstLine="709"/>
        <w:jc w:val="both"/>
        <w:rPr>
          <w:bCs/>
        </w:rPr>
      </w:pPr>
      <w:r w:rsidRPr="00D93EF2">
        <w:rPr>
          <w:bCs/>
        </w:rPr>
        <w:t>Оговорка о возмещении;</w:t>
      </w:r>
    </w:p>
    <w:p w:rsidR="00397021" w:rsidRPr="00D93EF2" w:rsidRDefault="00397021" w:rsidP="00190D83">
      <w:pPr>
        <w:widowControl w:val="0"/>
        <w:numPr>
          <w:ilvl w:val="0"/>
          <w:numId w:val="70"/>
        </w:numPr>
        <w:ind w:left="0" w:firstLine="709"/>
        <w:jc w:val="both"/>
        <w:rPr>
          <w:bCs/>
        </w:rPr>
      </w:pPr>
      <w:r w:rsidRPr="00D93EF2">
        <w:rPr>
          <w:bCs/>
        </w:rPr>
        <w:t>Страхование взаимной ответственности;</w:t>
      </w:r>
    </w:p>
    <w:p w:rsidR="00397021" w:rsidRPr="00D93EF2" w:rsidRDefault="00397021" w:rsidP="00190D83">
      <w:pPr>
        <w:widowControl w:val="0"/>
        <w:numPr>
          <w:ilvl w:val="0"/>
          <w:numId w:val="70"/>
        </w:numPr>
        <w:tabs>
          <w:tab w:val="left" w:pos="284"/>
        </w:tabs>
        <w:ind w:left="0" w:firstLine="709"/>
        <w:jc w:val="both"/>
      </w:pPr>
      <w:r w:rsidRPr="00D93EF2">
        <w:t>Дополнительно застрахованные;</w:t>
      </w:r>
    </w:p>
    <w:p w:rsidR="00397021" w:rsidRPr="00D93EF2" w:rsidRDefault="00397021" w:rsidP="00190D83">
      <w:pPr>
        <w:widowControl w:val="0"/>
        <w:numPr>
          <w:ilvl w:val="0"/>
          <w:numId w:val="70"/>
        </w:numPr>
        <w:tabs>
          <w:tab w:val="left" w:pos="284"/>
        </w:tabs>
        <w:ind w:left="0" w:firstLine="709"/>
        <w:jc w:val="both"/>
      </w:pPr>
      <w:r w:rsidRPr="00D93EF2">
        <w:t>Посетители площадки;</w:t>
      </w:r>
    </w:p>
    <w:p w:rsidR="00397021" w:rsidRPr="00D93EF2" w:rsidRDefault="00397021" w:rsidP="00190D83">
      <w:pPr>
        <w:widowControl w:val="0"/>
        <w:numPr>
          <w:ilvl w:val="0"/>
          <w:numId w:val="70"/>
        </w:numPr>
        <w:tabs>
          <w:tab w:val="left" w:pos="284"/>
        </w:tabs>
        <w:ind w:left="0" w:firstLine="709"/>
        <w:jc w:val="both"/>
      </w:pPr>
      <w:r w:rsidRPr="00D93EF2">
        <w:t>Уменьшение убытка;</w:t>
      </w:r>
    </w:p>
    <w:p w:rsidR="00397021" w:rsidRPr="00D93EF2" w:rsidRDefault="00397021" w:rsidP="00190D83">
      <w:pPr>
        <w:widowControl w:val="0"/>
        <w:numPr>
          <w:ilvl w:val="0"/>
          <w:numId w:val="70"/>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190D83">
      <w:pPr>
        <w:widowControl w:val="0"/>
        <w:numPr>
          <w:ilvl w:val="0"/>
          <w:numId w:val="70"/>
        </w:numPr>
        <w:ind w:left="0" w:firstLine="709"/>
        <w:jc w:val="both"/>
      </w:pPr>
      <w:r w:rsidRPr="00D93EF2">
        <w:t>Особые условия в отношении перехода прав требования суброгации;</w:t>
      </w:r>
    </w:p>
    <w:p w:rsidR="00397021" w:rsidRPr="00D93EF2" w:rsidRDefault="00397021" w:rsidP="00190D83">
      <w:pPr>
        <w:widowControl w:val="0"/>
        <w:numPr>
          <w:ilvl w:val="0"/>
          <w:numId w:val="71"/>
        </w:numPr>
        <w:tabs>
          <w:tab w:val="left" w:pos="284"/>
        </w:tabs>
        <w:ind w:left="0" w:firstLine="709"/>
        <w:jc w:val="both"/>
      </w:pPr>
      <w:r w:rsidRPr="00D93EF2">
        <w:t>Превентивные мероприятия;</w:t>
      </w:r>
    </w:p>
    <w:p w:rsidR="00397021" w:rsidRPr="00D93EF2" w:rsidRDefault="00397021" w:rsidP="00190D83">
      <w:pPr>
        <w:widowControl w:val="0"/>
        <w:numPr>
          <w:ilvl w:val="0"/>
          <w:numId w:val="71"/>
        </w:numPr>
        <w:tabs>
          <w:tab w:val="left" w:pos="284"/>
        </w:tabs>
        <w:ind w:left="0" w:firstLine="709"/>
        <w:jc w:val="both"/>
      </w:pPr>
      <w:r w:rsidRPr="00D93EF2">
        <w:t>Расходы на тушение пожара;</w:t>
      </w:r>
    </w:p>
    <w:p w:rsidR="00397021" w:rsidRPr="00D93EF2" w:rsidRDefault="00397021" w:rsidP="00190D83">
      <w:pPr>
        <w:widowControl w:val="0"/>
        <w:numPr>
          <w:ilvl w:val="0"/>
          <w:numId w:val="71"/>
        </w:numPr>
        <w:ind w:left="0" w:firstLine="709"/>
        <w:jc w:val="both"/>
      </w:pPr>
      <w:r w:rsidRPr="00D93EF2">
        <w:t>Расходы на оплату услуг специалистов;</w:t>
      </w:r>
    </w:p>
    <w:p w:rsidR="00397021" w:rsidRPr="00D93EF2" w:rsidRDefault="00397021" w:rsidP="00190D83">
      <w:pPr>
        <w:widowControl w:val="0"/>
        <w:numPr>
          <w:ilvl w:val="0"/>
          <w:numId w:val="71"/>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190D83">
      <w:pPr>
        <w:widowControl w:val="0"/>
        <w:numPr>
          <w:ilvl w:val="0"/>
          <w:numId w:val="71"/>
        </w:numPr>
        <w:ind w:left="0" w:firstLine="709"/>
        <w:jc w:val="both"/>
      </w:pPr>
      <w:r w:rsidRPr="00D93EF2">
        <w:t>Согласованные сюрвейеры;</w:t>
      </w:r>
    </w:p>
    <w:p w:rsidR="00397021" w:rsidRPr="00D93EF2" w:rsidRDefault="00397021" w:rsidP="00190D83">
      <w:pPr>
        <w:widowControl w:val="0"/>
        <w:numPr>
          <w:ilvl w:val="0"/>
          <w:numId w:val="71"/>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lastRenderedPageBreak/>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lastRenderedPageBreak/>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lastRenderedPageBreak/>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190D83">
      <w:pPr>
        <w:widowControl w:val="0"/>
        <w:numPr>
          <w:ilvl w:val="0"/>
          <w:numId w:val="68"/>
        </w:numPr>
        <w:tabs>
          <w:tab w:val="left" w:pos="1080"/>
        </w:tabs>
        <w:ind w:left="0" w:firstLine="709"/>
        <w:jc w:val="both"/>
      </w:pPr>
      <w:r w:rsidRPr="00D93EF2">
        <w:t>номер и дату договора страхования;</w:t>
      </w:r>
    </w:p>
    <w:p w:rsidR="00397021" w:rsidRPr="00D93EF2" w:rsidRDefault="00397021" w:rsidP="00190D83">
      <w:pPr>
        <w:widowControl w:val="0"/>
        <w:numPr>
          <w:ilvl w:val="0"/>
          <w:numId w:val="68"/>
        </w:numPr>
        <w:tabs>
          <w:tab w:val="left" w:pos="1080"/>
        </w:tabs>
        <w:ind w:left="0" w:firstLine="709"/>
        <w:jc w:val="both"/>
      </w:pPr>
      <w:r w:rsidRPr="00D93EF2">
        <w:t>полное наименование объекта, на котором возник ущерб;</w:t>
      </w:r>
    </w:p>
    <w:p w:rsidR="00397021" w:rsidRPr="00D93EF2" w:rsidRDefault="00397021" w:rsidP="00190D83">
      <w:pPr>
        <w:widowControl w:val="0"/>
        <w:numPr>
          <w:ilvl w:val="0"/>
          <w:numId w:val="68"/>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190D83">
      <w:pPr>
        <w:widowControl w:val="0"/>
        <w:numPr>
          <w:ilvl w:val="0"/>
          <w:numId w:val="68"/>
        </w:numPr>
        <w:tabs>
          <w:tab w:val="left" w:pos="1080"/>
        </w:tabs>
        <w:ind w:left="0" w:firstLine="709"/>
        <w:jc w:val="both"/>
      </w:pPr>
      <w:r w:rsidRPr="00D93EF2">
        <w:lastRenderedPageBreak/>
        <w:t>дату и время возникновения ущерба (если известно);</w:t>
      </w:r>
    </w:p>
    <w:p w:rsidR="00397021" w:rsidRPr="00D93EF2" w:rsidRDefault="00397021" w:rsidP="00190D83">
      <w:pPr>
        <w:widowControl w:val="0"/>
        <w:numPr>
          <w:ilvl w:val="0"/>
          <w:numId w:val="68"/>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190D83">
      <w:pPr>
        <w:widowControl w:val="0"/>
        <w:numPr>
          <w:ilvl w:val="0"/>
          <w:numId w:val="68"/>
        </w:numPr>
        <w:tabs>
          <w:tab w:val="left" w:pos="1080"/>
        </w:tabs>
        <w:ind w:left="0" w:firstLine="709"/>
        <w:jc w:val="both"/>
      </w:pPr>
      <w:r w:rsidRPr="00D93EF2">
        <w:t>краткое описание события;</w:t>
      </w:r>
    </w:p>
    <w:p w:rsidR="00397021" w:rsidRPr="00D93EF2" w:rsidRDefault="00397021" w:rsidP="00190D83">
      <w:pPr>
        <w:widowControl w:val="0"/>
        <w:numPr>
          <w:ilvl w:val="0"/>
          <w:numId w:val="68"/>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190D83">
      <w:pPr>
        <w:widowControl w:val="0"/>
        <w:numPr>
          <w:ilvl w:val="0"/>
          <w:numId w:val="68"/>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lastRenderedPageBreak/>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w:t>
      </w:r>
      <w:r w:rsidRPr="00D93EF2">
        <w:lastRenderedPageBreak/>
        <w:t>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10"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0"/>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w:t>
      </w:r>
      <w:r w:rsidRPr="00D93EF2">
        <w:lastRenderedPageBreak/>
        <w:t>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w:t>
      </w:r>
      <w:r w:rsidRPr="00D93EF2">
        <w:lastRenderedPageBreak/>
        <w:t>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lastRenderedPageBreak/>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lastRenderedPageBreak/>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190D83">
      <w:pPr>
        <w:widowControl w:val="0"/>
        <w:numPr>
          <w:ilvl w:val="0"/>
          <w:numId w:val="74"/>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190D83">
      <w:pPr>
        <w:widowControl w:val="0"/>
        <w:numPr>
          <w:ilvl w:val="0"/>
          <w:numId w:val="74"/>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190D83">
      <w:pPr>
        <w:widowControl w:val="0"/>
        <w:numPr>
          <w:ilvl w:val="0"/>
          <w:numId w:val="74"/>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190D83">
      <w:pPr>
        <w:widowControl w:val="0"/>
        <w:numPr>
          <w:ilvl w:val="0"/>
          <w:numId w:val="74"/>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w:t>
      </w:r>
      <w:r w:rsidRPr="00D93EF2">
        <w:lastRenderedPageBreak/>
        <w:t>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w:t>
      </w:r>
      <w:r w:rsidRPr="00D93EF2">
        <w:lastRenderedPageBreak/>
        <w:t>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190D83">
      <w:pPr>
        <w:widowControl w:val="0"/>
        <w:numPr>
          <w:ilvl w:val="0"/>
          <w:numId w:val="72"/>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190D83">
      <w:pPr>
        <w:widowControl w:val="0"/>
        <w:numPr>
          <w:ilvl w:val="0"/>
          <w:numId w:val="72"/>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190D83">
      <w:pPr>
        <w:widowControl w:val="0"/>
        <w:numPr>
          <w:ilvl w:val="0"/>
          <w:numId w:val="72"/>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190D83">
      <w:pPr>
        <w:widowControl w:val="0"/>
        <w:numPr>
          <w:ilvl w:val="0"/>
          <w:numId w:val="72"/>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190D83">
      <w:pPr>
        <w:widowControl w:val="0"/>
        <w:numPr>
          <w:ilvl w:val="0"/>
          <w:numId w:val="72"/>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190D83">
      <w:pPr>
        <w:widowControl w:val="0"/>
        <w:numPr>
          <w:ilvl w:val="0"/>
          <w:numId w:val="72"/>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190D83">
      <w:pPr>
        <w:widowControl w:val="0"/>
        <w:numPr>
          <w:ilvl w:val="0"/>
          <w:numId w:val="73"/>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190D83">
      <w:pPr>
        <w:widowControl w:val="0"/>
        <w:numPr>
          <w:ilvl w:val="0"/>
          <w:numId w:val="73"/>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lastRenderedPageBreak/>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lastRenderedPageBreak/>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lastRenderedPageBreak/>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lastRenderedPageBreak/>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190D83">
      <w:pPr>
        <w:widowControl w:val="0"/>
        <w:numPr>
          <w:ilvl w:val="0"/>
          <w:numId w:val="78"/>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w:t>
      </w:r>
      <w:r w:rsidRPr="00D93EF2">
        <w:rPr>
          <w:bCs/>
        </w:rPr>
        <w:lastRenderedPageBreak/>
        <w:t xml:space="preserve">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190D83">
      <w:pPr>
        <w:widowControl w:val="0"/>
        <w:numPr>
          <w:ilvl w:val="0"/>
          <w:numId w:val="75"/>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190D83">
      <w:pPr>
        <w:widowControl w:val="0"/>
        <w:numPr>
          <w:ilvl w:val="0"/>
          <w:numId w:val="75"/>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lastRenderedPageBreak/>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w:t>
      </w:r>
      <w:r w:rsidRPr="00D93EF2">
        <w:rPr>
          <w:rFonts w:eastAsia="Calibri"/>
          <w:kern w:val="32"/>
          <w:lang w:val="x-none" w:eastAsia="en-US"/>
        </w:rPr>
        <w:lastRenderedPageBreak/>
        <w:t>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w:t>
      </w:r>
      <w:r w:rsidRPr="00D93EF2">
        <w:lastRenderedPageBreak/>
        <w:t>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w:t>
      </w:r>
      <w:r w:rsidRPr="00D93EF2">
        <w:lastRenderedPageBreak/>
        <w:t>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lastRenderedPageBreak/>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D83" w:rsidRDefault="00190D83">
      <w:r>
        <w:separator/>
      </w:r>
    </w:p>
  </w:endnote>
  <w:endnote w:type="continuationSeparator" w:id="0">
    <w:p w:rsidR="00190D83" w:rsidRDefault="0019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D83" w:rsidRDefault="00190D83">
      <w:r>
        <w:separator/>
      </w:r>
    </w:p>
  </w:footnote>
  <w:footnote w:type="continuationSeparator" w:id="0">
    <w:p w:rsidR="00190D83" w:rsidRDefault="00190D83">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33" w:rsidRDefault="009A3C33">
    <w:pPr>
      <w:pStyle w:val="af7"/>
      <w:jc w:val="center"/>
    </w:pPr>
    <w:r>
      <w:fldChar w:fldCharType="begin"/>
    </w:r>
    <w:r>
      <w:instrText>PAGE   \* MERGEFORMAT</w:instrText>
    </w:r>
    <w:r>
      <w:fldChar w:fldCharType="separate"/>
    </w:r>
    <w:r>
      <w:rPr>
        <w:noProof/>
      </w:rPr>
      <w:t>56</w:t>
    </w:r>
    <w:r>
      <w:fldChar w:fldCharType="end"/>
    </w:r>
  </w:p>
  <w:p w:rsidR="009A3C33" w:rsidRDefault="009A3C33">
    <w:pPr>
      <w:pStyle w:val="af7"/>
      <w:ind w:right="360"/>
      <w:rPr>
        <w:sz w:val="3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A7E" w:rsidRDefault="006A2A7E">
    <w:pPr>
      <w:pStyle w:val="af7"/>
      <w:jc w:val="center"/>
    </w:pPr>
    <w:r>
      <w:fldChar w:fldCharType="begin"/>
    </w:r>
    <w:r>
      <w:instrText>PAGE   \* MERGEFORMAT</w:instrText>
    </w:r>
    <w:r>
      <w:fldChar w:fldCharType="separate"/>
    </w:r>
    <w:r w:rsidR="009A3C33">
      <w:rPr>
        <w:noProof/>
      </w:rPr>
      <w:t>58</w:t>
    </w:r>
    <w:r>
      <w:fldChar w:fldCharType="end"/>
    </w:r>
  </w:p>
  <w:p w:rsidR="006A2A7E" w:rsidRDefault="006A2A7E">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9A3C33">
      <w:rPr>
        <w:noProof/>
      </w:rPr>
      <w:t>59</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A3C33">
      <w:rPr>
        <w:rStyle w:val="ae"/>
        <w:noProof/>
      </w:rPr>
      <w:t>81</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4"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1"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4"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46"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7"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0"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6"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0"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1"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4DBC79AE"/>
    <w:multiLevelType w:val="hybridMultilevel"/>
    <w:tmpl w:val="AB5A47A8"/>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65"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9"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0"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74"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7"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0"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1"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2" w15:restartNumberingAfterBreak="0">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3"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5"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6"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7"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91"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4"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6"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8"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64"/>
  </w:num>
  <w:num w:numId="2">
    <w:abstractNumId w:val="93"/>
  </w:num>
  <w:num w:numId="3">
    <w:abstractNumId w:val="75"/>
  </w:num>
  <w:num w:numId="4">
    <w:abstractNumId w:val="76"/>
  </w:num>
  <w:num w:numId="5">
    <w:abstractNumId w:val="74"/>
  </w:num>
  <w:num w:numId="6">
    <w:abstractNumId w:val="59"/>
  </w:num>
  <w:num w:numId="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0"/>
  </w:num>
  <w:num w:numId="10">
    <w:abstractNumId w:val="87"/>
  </w:num>
  <w:num w:numId="11">
    <w:abstractNumId w:val="100"/>
  </w:num>
  <w:num w:numId="12">
    <w:abstractNumId w:val="52"/>
  </w:num>
  <w:num w:numId="13">
    <w:abstractNumId w:val="56"/>
  </w:num>
  <w:num w:numId="14">
    <w:abstractNumId w:val="51"/>
  </w:num>
  <w:num w:numId="15">
    <w:abstractNumId w:val="50"/>
  </w:num>
  <w:num w:numId="16">
    <w:abstractNumId w:val="65"/>
  </w:num>
  <w:num w:numId="17">
    <w:abstractNumId w:val="25"/>
  </w:num>
  <w:num w:numId="18">
    <w:abstractNumId w:val="44"/>
  </w:num>
  <w:num w:numId="19">
    <w:abstractNumId w:val="61"/>
  </w:num>
  <w:num w:numId="20">
    <w:abstractNumId w:val="71"/>
  </w:num>
  <w:num w:numId="21">
    <w:abstractNumId w:val="37"/>
  </w:num>
  <w:num w:numId="22">
    <w:abstractNumId w:val="9"/>
  </w:num>
  <w:num w:numId="23">
    <w:abstractNumId w:val="55"/>
  </w:num>
  <w:num w:numId="24">
    <w:abstractNumId w:val="92"/>
  </w:num>
  <w:num w:numId="25">
    <w:abstractNumId w:val="95"/>
  </w:num>
  <w:num w:numId="26">
    <w:abstractNumId w:val="23"/>
  </w:num>
  <w:num w:numId="27">
    <w:abstractNumId w:val="35"/>
  </w:num>
  <w:num w:numId="28">
    <w:abstractNumId w:val="90"/>
  </w:num>
  <w:num w:numId="29">
    <w:abstractNumId w:val="73"/>
  </w:num>
  <w:num w:numId="30">
    <w:abstractNumId w:val="68"/>
  </w:num>
  <w:num w:numId="31">
    <w:abstractNumId w:val="27"/>
  </w:num>
  <w:num w:numId="32">
    <w:abstractNumId w:val="78"/>
  </w:num>
  <w:num w:numId="33">
    <w:abstractNumId w:val="26"/>
  </w:num>
  <w:num w:numId="34">
    <w:abstractNumId w:val="17"/>
  </w:num>
  <w:num w:numId="35">
    <w:abstractNumId w:val="62"/>
  </w:num>
  <w:num w:numId="36">
    <w:abstractNumId w:val="86"/>
  </w:num>
  <w:num w:numId="37">
    <w:abstractNumId w:val="94"/>
  </w:num>
  <w:num w:numId="38">
    <w:abstractNumId w:val="34"/>
  </w:num>
  <w:num w:numId="39">
    <w:abstractNumId w:val="58"/>
  </w:num>
  <w:num w:numId="40">
    <w:abstractNumId w:val="53"/>
  </w:num>
  <w:num w:numId="41">
    <w:abstractNumId w:val="98"/>
  </w:num>
  <w:num w:numId="42">
    <w:abstractNumId w:val="48"/>
  </w:num>
  <w:num w:numId="43">
    <w:abstractNumId w:val="21"/>
  </w:num>
  <w:num w:numId="44">
    <w:abstractNumId w:val="72"/>
  </w:num>
  <w:num w:numId="45">
    <w:abstractNumId w:val="31"/>
  </w:num>
  <w:num w:numId="46">
    <w:abstractNumId w:val="70"/>
  </w:num>
  <w:num w:numId="47">
    <w:abstractNumId w:val="99"/>
  </w:num>
  <w:num w:numId="48">
    <w:abstractNumId w:val="36"/>
  </w:num>
  <w:num w:numId="49">
    <w:abstractNumId w:val="91"/>
  </w:num>
  <w:num w:numId="50">
    <w:abstractNumId w:val="20"/>
  </w:num>
  <w:num w:numId="51">
    <w:abstractNumId w:val="96"/>
  </w:num>
  <w:num w:numId="52">
    <w:abstractNumId w:val="101"/>
  </w:num>
  <w:num w:numId="53">
    <w:abstractNumId w:val="88"/>
  </w:num>
  <w:num w:numId="54">
    <w:abstractNumId w:val="24"/>
  </w:num>
  <w:num w:numId="55">
    <w:abstractNumId w:val="42"/>
  </w:num>
  <w:num w:numId="56">
    <w:abstractNumId w:val="60"/>
  </w:num>
  <w:num w:numId="57">
    <w:abstractNumId w:val="22"/>
  </w:num>
  <w:num w:numId="58">
    <w:abstractNumId w:val="79"/>
  </w:num>
  <w:num w:numId="59">
    <w:abstractNumId w:val="77"/>
  </w:num>
  <w:num w:numId="60">
    <w:abstractNumId w:val="32"/>
  </w:num>
  <w:num w:numId="61">
    <w:abstractNumId w:val="28"/>
  </w:num>
  <w:num w:numId="62">
    <w:abstractNumId w:val="57"/>
  </w:num>
  <w:num w:numId="63">
    <w:abstractNumId w:val="41"/>
  </w:num>
  <w:num w:numId="64">
    <w:abstractNumId w:val="97"/>
  </w:num>
  <w:num w:numId="65">
    <w:abstractNumId w:val="40"/>
  </w:num>
  <w:num w:numId="66">
    <w:abstractNumId w:val="83"/>
  </w:num>
  <w:num w:numId="67">
    <w:abstractNumId w:val="54"/>
  </w:num>
  <w:num w:numId="68">
    <w:abstractNumId w:val="49"/>
  </w:num>
  <w:num w:numId="69">
    <w:abstractNumId w:val="39"/>
  </w:num>
  <w:num w:numId="70">
    <w:abstractNumId w:val="18"/>
  </w:num>
  <w:num w:numId="71">
    <w:abstractNumId w:val="29"/>
  </w:num>
  <w:num w:numId="72">
    <w:abstractNumId w:val="47"/>
  </w:num>
  <w:num w:numId="73">
    <w:abstractNumId w:val="89"/>
  </w:num>
  <w:num w:numId="74">
    <w:abstractNumId w:val="19"/>
  </w:num>
  <w:num w:numId="75">
    <w:abstractNumId w:val="38"/>
  </w:num>
  <w:num w:numId="76">
    <w:abstractNumId w:val="67"/>
  </w:num>
  <w:num w:numId="77">
    <w:abstractNumId w:val="80"/>
  </w:num>
  <w:num w:numId="78">
    <w:abstractNumId w:val="66"/>
  </w:num>
  <w:num w:numId="79">
    <w:abstractNumId w:val="30"/>
  </w:num>
  <w:num w:numId="80">
    <w:abstractNumId w:val="81"/>
  </w:num>
  <w:num w:numId="81">
    <w:abstractNumId w:val="84"/>
  </w:num>
  <w:num w:numId="82">
    <w:abstractNumId w:val="85"/>
  </w:num>
  <w:num w:numId="83">
    <w:abstractNumId w:val="82"/>
  </w:num>
  <w:num w:numId="84">
    <w:abstractNumId w:val="6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0D83"/>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2A7E"/>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3C33"/>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DC4"/>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CB03D"/>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81"/>
      </w:numPr>
    </w:pPr>
  </w:style>
  <w:style w:type="numbering" w:customStyle="1" w:styleId="WWNum91">
    <w:name w:val="WWNum91"/>
    <w:basedOn w:val="a4"/>
    <w:rsid w:val="009933B8"/>
    <w:pPr>
      <w:numPr>
        <w:numId w:val="80"/>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27"/>
      </w:numPr>
    </w:pPr>
  </w:style>
  <w:style w:type="numbering" w:customStyle="1" w:styleId="2">
    <w:name w:val="Стиль2"/>
    <w:uiPriority w:val="99"/>
    <w:rsid w:val="00B96B2B"/>
    <w:pPr>
      <w:numPr>
        <w:numId w:val="28"/>
      </w:numPr>
    </w:pPr>
  </w:style>
  <w:style w:type="numbering" w:customStyle="1" w:styleId="3">
    <w:name w:val="Стиль3"/>
    <w:uiPriority w:val="99"/>
    <w:rsid w:val="00B96B2B"/>
    <w:pPr>
      <w:numPr>
        <w:numId w:val="29"/>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24"/>
      </w:numPr>
    </w:pPr>
  </w:style>
  <w:style w:type="numbering" w:customStyle="1" w:styleId="21">
    <w:name w:val="Стиль21"/>
    <w:uiPriority w:val="99"/>
    <w:rsid w:val="00B96B2B"/>
    <w:pPr>
      <w:numPr>
        <w:numId w:val="25"/>
      </w:numPr>
    </w:pPr>
  </w:style>
  <w:style w:type="numbering" w:customStyle="1" w:styleId="31">
    <w:name w:val="Стиль31"/>
    <w:uiPriority w:val="99"/>
    <w:rsid w:val="00B96B2B"/>
    <w:pPr>
      <w:numPr>
        <w:numId w:val="26"/>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0"/>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32"/>
      </w:numPr>
    </w:pPr>
  </w:style>
  <w:style w:type="numbering" w:customStyle="1" w:styleId="WWNum1">
    <w:name w:val="WWNum1"/>
    <w:basedOn w:val="a4"/>
    <w:rsid w:val="00023051"/>
    <w:pPr>
      <w:numPr>
        <w:numId w:val="33"/>
      </w:numPr>
    </w:pPr>
  </w:style>
  <w:style w:type="numbering" w:customStyle="1" w:styleId="WWNum2">
    <w:name w:val="WWNum2"/>
    <w:basedOn w:val="a4"/>
    <w:rsid w:val="00023051"/>
    <w:pPr>
      <w:numPr>
        <w:numId w:val="34"/>
      </w:numPr>
    </w:pPr>
  </w:style>
  <w:style w:type="numbering" w:customStyle="1" w:styleId="WWNum3">
    <w:name w:val="WWNum3"/>
    <w:basedOn w:val="a4"/>
    <w:rsid w:val="00023051"/>
    <w:pPr>
      <w:numPr>
        <w:numId w:val="35"/>
      </w:numPr>
    </w:pPr>
  </w:style>
  <w:style w:type="numbering" w:customStyle="1" w:styleId="WWNum4">
    <w:name w:val="WWNum4"/>
    <w:basedOn w:val="a4"/>
    <w:rsid w:val="00023051"/>
    <w:pPr>
      <w:numPr>
        <w:numId w:val="36"/>
      </w:numPr>
    </w:pPr>
  </w:style>
  <w:style w:type="numbering" w:customStyle="1" w:styleId="WWNum5">
    <w:name w:val="WWNum5"/>
    <w:basedOn w:val="a4"/>
    <w:rsid w:val="00023051"/>
    <w:pPr>
      <w:numPr>
        <w:numId w:val="37"/>
      </w:numPr>
    </w:pPr>
  </w:style>
  <w:style w:type="numbering" w:customStyle="1" w:styleId="WWNum6">
    <w:name w:val="WWNum6"/>
    <w:basedOn w:val="a4"/>
    <w:rsid w:val="00023051"/>
    <w:pPr>
      <w:numPr>
        <w:numId w:val="38"/>
      </w:numPr>
    </w:pPr>
  </w:style>
  <w:style w:type="numbering" w:customStyle="1" w:styleId="WWNum7">
    <w:name w:val="WWNum7"/>
    <w:basedOn w:val="a4"/>
    <w:rsid w:val="00023051"/>
    <w:pPr>
      <w:numPr>
        <w:numId w:val="39"/>
      </w:numPr>
    </w:pPr>
  </w:style>
  <w:style w:type="numbering" w:customStyle="1" w:styleId="WWNum84">
    <w:name w:val="WWNum84"/>
    <w:basedOn w:val="a4"/>
    <w:rsid w:val="00023051"/>
    <w:pPr>
      <w:numPr>
        <w:numId w:val="40"/>
      </w:numPr>
    </w:pPr>
  </w:style>
  <w:style w:type="numbering" w:customStyle="1" w:styleId="WWNum94">
    <w:name w:val="WWNum94"/>
    <w:basedOn w:val="a4"/>
    <w:rsid w:val="00023051"/>
    <w:pPr>
      <w:numPr>
        <w:numId w:val="41"/>
      </w:numPr>
    </w:pPr>
  </w:style>
  <w:style w:type="numbering" w:customStyle="1" w:styleId="WWNum105">
    <w:name w:val="WWNum105"/>
    <w:basedOn w:val="a4"/>
    <w:rsid w:val="00023051"/>
    <w:pPr>
      <w:numPr>
        <w:numId w:val="42"/>
      </w:numPr>
    </w:pPr>
  </w:style>
  <w:style w:type="numbering" w:customStyle="1" w:styleId="WWNum114">
    <w:name w:val="WWNum114"/>
    <w:basedOn w:val="a4"/>
    <w:rsid w:val="00023051"/>
    <w:pPr>
      <w:numPr>
        <w:numId w:val="43"/>
      </w:numPr>
    </w:pPr>
  </w:style>
  <w:style w:type="numbering" w:customStyle="1" w:styleId="WWNum13">
    <w:name w:val="WWNum13"/>
    <w:basedOn w:val="a4"/>
    <w:rsid w:val="00023051"/>
    <w:pPr>
      <w:numPr>
        <w:numId w:val="44"/>
      </w:numPr>
    </w:pPr>
  </w:style>
  <w:style w:type="numbering" w:customStyle="1" w:styleId="WWNum14">
    <w:name w:val="WWNum14"/>
    <w:basedOn w:val="a4"/>
    <w:rsid w:val="00023051"/>
    <w:pPr>
      <w:numPr>
        <w:numId w:val="45"/>
      </w:numPr>
    </w:pPr>
  </w:style>
  <w:style w:type="numbering" w:customStyle="1" w:styleId="WWNum15">
    <w:name w:val="WWNum15"/>
    <w:basedOn w:val="a4"/>
    <w:rsid w:val="00023051"/>
    <w:pPr>
      <w:numPr>
        <w:numId w:val="46"/>
      </w:numPr>
    </w:pPr>
  </w:style>
  <w:style w:type="numbering" w:customStyle="1" w:styleId="WWNum16">
    <w:name w:val="WWNum16"/>
    <w:basedOn w:val="a4"/>
    <w:rsid w:val="00023051"/>
    <w:pPr>
      <w:numPr>
        <w:numId w:val="47"/>
      </w:numPr>
    </w:pPr>
  </w:style>
  <w:style w:type="numbering" w:customStyle="1" w:styleId="WWNum17">
    <w:name w:val="WWNum17"/>
    <w:basedOn w:val="a4"/>
    <w:rsid w:val="00023051"/>
    <w:pPr>
      <w:numPr>
        <w:numId w:val="48"/>
      </w:numPr>
    </w:pPr>
  </w:style>
  <w:style w:type="numbering" w:customStyle="1" w:styleId="WWNum18">
    <w:name w:val="WWNum18"/>
    <w:basedOn w:val="a4"/>
    <w:rsid w:val="00023051"/>
    <w:pPr>
      <w:numPr>
        <w:numId w:val="49"/>
      </w:numPr>
    </w:pPr>
  </w:style>
  <w:style w:type="numbering" w:customStyle="1" w:styleId="WWNum19">
    <w:name w:val="WWNum19"/>
    <w:basedOn w:val="a4"/>
    <w:rsid w:val="00023051"/>
    <w:pPr>
      <w:numPr>
        <w:numId w:val="50"/>
      </w:numPr>
    </w:pPr>
  </w:style>
  <w:style w:type="numbering" w:customStyle="1" w:styleId="WWNum20">
    <w:name w:val="WWNum20"/>
    <w:basedOn w:val="a4"/>
    <w:rsid w:val="00023051"/>
    <w:pPr>
      <w:numPr>
        <w:numId w:val="51"/>
      </w:numPr>
    </w:pPr>
  </w:style>
  <w:style w:type="numbering" w:customStyle="1" w:styleId="WWNum21">
    <w:name w:val="WWNum21"/>
    <w:basedOn w:val="a4"/>
    <w:rsid w:val="00023051"/>
    <w:pPr>
      <w:numPr>
        <w:numId w:val="52"/>
      </w:numPr>
    </w:pPr>
  </w:style>
  <w:style w:type="numbering" w:customStyle="1" w:styleId="WWNum22">
    <w:name w:val="WWNum22"/>
    <w:basedOn w:val="a4"/>
    <w:rsid w:val="00023051"/>
    <w:pPr>
      <w:numPr>
        <w:numId w:val="53"/>
      </w:numPr>
    </w:pPr>
  </w:style>
  <w:style w:type="numbering" w:customStyle="1" w:styleId="WWNum23">
    <w:name w:val="WWNum23"/>
    <w:basedOn w:val="a4"/>
    <w:rsid w:val="00023051"/>
    <w:pPr>
      <w:numPr>
        <w:numId w:val="54"/>
      </w:numPr>
    </w:pPr>
  </w:style>
  <w:style w:type="numbering" w:customStyle="1" w:styleId="WWNum24">
    <w:name w:val="WWNum24"/>
    <w:basedOn w:val="a4"/>
    <w:rsid w:val="00023051"/>
    <w:pPr>
      <w:numPr>
        <w:numId w:val="55"/>
      </w:numPr>
    </w:pPr>
  </w:style>
  <w:style w:type="numbering" w:customStyle="1" w:styleId="WWNum25">
    <w:name w:val="WWNum25"/>
    <w:basedOn w:val="a4"/>
    <w:rsid w:val="00023051"/>
    <w:pPr>
      <w:numPr>
        <w:numId w:val="56"/>
      </w:numPr>
    </w:pPr>
  </w:style>
  <w:style w:type="numbering" w:customStyle="1" w:styleId="WWNum26">
    <w:name w:val="WWNum26"/>
    <w:basedOn w:val="a4"/>
    <w:rsid w:val="00023051"/>
    <w:pPr>
      <w:numPr>
        <w:numId w:val="57"/>
      </w:numPr>
    </w:pPr>
  </w:style>
  <w:style w:type="numbering" w:customStyle="1" w:styleId="WWNum27">
    <w:name w:val="WWNum27"/>
    <w:basedOn w:val="a4"/>
    <w:rsid w:val="00023051"/>
    <w:pPr>
      <w:numPr>
        <w:numId w:val="58"/>
      </w:numPr>
    </w:pPr>
  </w:style>
  <w:style w:type="numbering" w:customStyle="1" w:styleId="WWNum28">
    <w:name w:val="WWNum28"/>
    <w:basedOn w:val="a4"/>
    <w:rsid w:val="00023051"/>
    <w:pPr>
      <w:numPr>
        <w:numId w:val="65"/>
      </w:numPr>
    </w:pPr>
  </w:style>
  <w:style w:type="numbering" w:customStyle="1" w:styleId="WWNum29">
    <w:name w:val="WWNum29"/>
    <w:basedOn w:val="a4"/>
    <w:rsid w:val="00023051"/>
    <w:pPr>
      <w:numPr>
        <w:numId w:val="59"/>
      </w:numPr>
    </w:pPr>
  </w:style>
  <w:style w:type="numbering" w:customStyle="1" w:styleId="WWNum30">
    <w:name w:val="WWNum30"/>
    <w:basedOn w:val="a4"/>
    <w:rsid w:val="00023051"/>
    <w:pPr>
      <w:numPr>
        <w:numId w:val="60"/>
      </w:numPr>
    </w:pPr>
  </w:style>
  <w:style w:type="numbering" w:customStyle="1" w:styleId="WWNum31">
    <w:name w:val="WWNum31"/>
    <w:basedOn w:val="a4"/>
    <w:rsid w:val="00023051"/>
    <w:pPr>
      <w:numPr>
        <w:numId w:val="61"/>
      </w:numPr>
    </w:pPr>
  </w:style>
  <w:style w:type="numbering" w:customStyle="1" w:styleId="WWNum32">
    <w:name w:val="WWNum32"/>
    <w:basedOn w:val="a4"/>
    <w:rsid w:val="00023051"/>
    <w:pPr>
      <w:numPr>
        <w:numId w:val="62"/>
      </w:numPr>
    </w:pPr>
  </w:style>
  <w:style w:type="numbering" w:customStyle="1" w:styleId="WWNum33">
    <w:name w:val="WWNum33"/>
    <w:basedOn w:val="a4"/>
    <w:rsid w:val="00023051"/>
    <w:pPr>
      <w:numPr>
        <w:numId w:val="63"/>
      </w:numPr>
    </w:pPr>
  </w:style>
  <w:style w:type="numbering" w:customStyle="1" w:styleId="WWNum34">
    <w:name w:val="WWNum34"/>
    <w:basedOn w:val="a4"/>
    <w:rsid w:val="00023051"/>
    <w:pPr>
      <w:numPr>
        <w:numId w:val="64"/>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79"/>
      </w:numPr>
    </w:pPr>
  </w:style>
  <w:style w:type="numbering" w:customStyle="1" w:styleId="WWNum1216">
    <w:name w:val="WWNum1216"/>
    <w:basedOn w:val="a4"/>
    <w:rsid w:val="00874ADC"/>
    <w:pPr>
      <w:numPr>
        <w:numId w:val="82"/>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2DCC0-F8A1-4CDA-98B5-9E8FAFEB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105</Pages>
  <Words>45024</Words>
  <Characters>256643</Characters>
  <Application>Microsoft Office Word</Application>
  <DocSecurity>0</DocSecurity>
  <Lines>2138</Lines>
  <Paragraphs>602</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301065</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11</cp:revision>
  <cp:lastPrinted>2020-09-03T08:15:00Z</cp:lastPrinted>
  <dcterms:created xsi:type="dcterms:W3CDTF">2022-10-06T13:07:00Z</dcterms:created>
  <dcterms:modified xsi:type="dcterms:W3CDTF">2023-04-25T05:58:00Z</dcterms:modified>
</cp:coreProperties>
</file>